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09664" w14:textId="77777777" w:rsidR="00D67B13" w:rsidRPr="009B03A2" w:rsidRDefault="00D67B13" w:rsidP="003560FE">
      <w:pPr>
        <w:pStyle w:val="a3"/>
        <w:spacing w:line="15" w:lineRule="atLeast"/>
        <w:ind w:leftChars="100" w:left="210" w:firstLine="510"/>
        <w:rPr>
          <w:rFonts w:ascii="ＭＳ 明朝" w:hAnsi="ＭＳ 明朝"/>
          <w:color w:val="000000"/>
          <w:spacing w:val="0"/>
          <w:sz w:val="22"/>
          <w:szCs w:val="22"/>
          <w:lang w:eastAsia="zh-CN"/>
        </w:rPr>
      </w:pPr>
      <w:bookmarkStart w:id="0" w:name="_GoBack"/>
      <w:bookmarkEnd w:id="0"/>
      <w:r w:rsidRPr="009B03A2">
        <w:rPr>
          <w:rFonts w:ascii="ＭＳ 明朝" w:hAnsi="ＭＳ 明朝" w:hint="eastAsia"/>
          <w:color w:val="000000"/>
          <w:spacing w:val="0"/>
          <w:sz w:val="22"/>
          <w:szCs w:val="22"/>
        </w:rPr>
        <w:t>様式一覧</w:t>
      </w:r>
    </w:p>
    <w:tbl>
      <w:tblPr>
        <w:tblStyle w:val="a6"/>
        <w:tblW w:w="8363" w:type="dxa"/>
        <w:tblInd w:w="137" w:type="dxa"/>
        <w:tblLook w:val="04A0" w:firstRow="1" w:lastRow="0" w:firstColumn="1" w:lastColumn="0" w:noHBand="0" w:noVBand="1"/>
      </w:tblPr>
      <w:tblGrid>
        <w:gridCol w:w="527"/>
        <w:gridCol w:w="1599"/>
        <w:gridCol w:w="6237"/>
      </w:tblGrid>
      <w:tr w:rsidR="00D67B13" w:rsidRPr="009B03A2" w14:paraId="7AA734AD" w14:textId="77777777" w:rsidTr="00484235">
        <w:trPr>
          <w:trHeight w:val="431"/>
        </w:trPr>
        <w:tc>
          <w:tcPr>
            <w:tcW w:w="527" w:type="dxa"/>
            <w:tcBorders>
              <w:bottom w:val="double" w:sz="4" w:space="0" w:color="auto"/>
            </w:tcBorders>
            <w:vAlign w:val="center"/>
          </w:tcPr>
          <w:p w14:paraId="1CC63D9E" w14:textId="77777777" w:rsidR="00D67B13" w:rsidRPr="009B03A2" w:rsidRDefault="00D67B13" w:rsidP="00EA2876">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rPr>
              <w:t>No</w:t>
            </w:r>
          </w:p>
        </w:tc>
        <w:tc>
          <w:tcPr>
            <w:tcW w:w="1599" w:type="dxa"/>
            <w:tcBorders>
              <w:bottom w:val="double" w:sz="4" w:space="0" w:color="auto"/>
            </w:tcBorders>
            <w:vAlign w:val="center"/>
          </w:tcPr>
          <w:p w14:paraId="7C369C97" w14:textId="77777777" w:rsidR="00D67B13" w:rsidRPr="009B03A2" w:rsidRDefault="00D67B13" w:rsidP="00EA2876">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rPr>
              <w:t>様式番号</w:t>
            </w:r>
          </w:p>
        </w:tc>
        <w:tc>
          <w:tcPr>
            <w:tcW w:w="6237" w:type="dxa"/>
            <w:tcBorders>
              <w:bottom w:val="double" w:sz="4" w:space="0" w:color="auto"/>
            </w:tcBorders>
            <w:vAlign w:val="center"/>
          </w:tcPr>
          <w:p w14:paraId="56223DBC" w14:textId="77777777" w:rsidR="00D67B13" w:rsidRPr="009B03A2" w:rsidRDefault="00D67B13" w:rsidP="00EA2876">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rPr>
              <w:t>様式名</w:t>
            </w:r>
          </w:p>
        </w:tc>
      </w:tr>
      <w:tr w:rsidR="00D67B13" w:rsidRPr="009B03A2" w14:paraId="2F2A0073" w14:textId="77777777" w:rsidTr="00484235">
        <w:trPr>
          <w:trHeight w:val="449"/>
        </w:trPr>
        <w:tc>
          <w:tcPr>
            <w:tcW w:w="527" w:type="dxa"/>
            <w:tcBorders>
              <w:top w:val="double" w:sz="4" w:space="0" w:color="auto"/>
            </w:tcBorders>
            <w:vAlign w:val="center"/>
          </w:tcPr>
          <w:p w14:paraId="7B9CD9D0" w14:textId="77777777" w:rsidR="00D67B13" w:rsidRPr="009B03A2" w:rsidRDefault="00D67B13" w:rsidP="00EA2876">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rPr>
              <w:t>1</w:t>
            </w:r>
          </w:p>
        </w:tc>
        <w:tc>
          <w:tcPr>
            <w:tcW w:w="1599" w:type="dxa"/>
            <w:tcBorders>
              <w:top w:val="double" w:sz="4" w:space="0" w:color="auto"/>
            </w:tcBorders>
            <w:vAlign w:val="center"/>
          </w:tcPr>
          <w:p w14:paraId="4B5D0243" w14:textId="40319EE6" w:rsidR="00D67B13" w:rsidRPr="009B03A2" w:rsidRDefault="00D67B13" w:rsidP="00EA2876">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様式第1</w:t>
            </w:r>
          </w:p>
        </w:tc>
        <w:tc>
          <w:tcPr>
            <w:tcW w:w="6237" w:type="dxa"/>
            <w:tcBorders>
              <w:top w:val="double" w:sz="4" w:space="0" w:color="auto"/>
            </w:tcBorders>
            <w:vAlign w:val="center"/>
          </w:tcPr>
          <w:p w14:paraId="4A2CAE5D" w14:textId="24BA174F" w:rsidR="00D67B13" w:rsidRPr="009B03A2" w:rsidRDefault="00796BCE" w:rsidP="00EA2876">
            <w:pPr>
              <w:pStyle w:val="af9"/>
              <w:ind w:right="184"/>
              <w:rPr>
                <w:sz w:val="22"/>
                <w:szCs w:val="22"/>
                <w:lang w:eastAsia="zh-TW"/>
              </w:rPr>
            </w:pPr>
            <w:r w:rsidRPr="00796BCE">
              <w:rPr>
                <w:rFonts w:hint="eastAsia"/>
                <w:spacing w:val="-3"/>
                <w:sz w:val="22"/>
                <w:szCs w:val="22"/>
                <w:lang w:eastAsia="zh-TW"/>
              </w:rPr>
              <w:t>再配達率削減緊急対策事業</w:t>
            </w:r>
            <w:r w:rsidR="00D67B13" w:rsidRPr="009B03A2">
              <w:rPr>
                <w:spacing w:val="-3"/>
                <w:sz w:val="22"/>
                <w:szCs w:val="22"/>
                <w:lang w:eastAsia="zh-TW"/>
              </w:rPr>
              <w:t>費補助金交付申請書</w:t>
            </w:r>
          </w:p>
        </w:tc>
      </w:tr>
      <w:tr w:rsidR="00D67B13" w:rsidRPr="009B03A2" w14:paraId="1460A176" w14:textId="77777777" w:rsidTr="00484235">
        <w:trPr>
          <w:trHeight w:val="431"/>
        </w:trPr>
        <w:tc>
          <w:tcPr>
            <w:tcW w:w="527" w:type="dxa"/>
            <w:tcBorders>
              <w:top w:val="single" w:sz="4" w:space="0" w:color="auto"/>
            </w:tcBorders>
            <w:vAlign w:val="center"/>
          </w:tcPr>
          <w:p w14:paraId="79600D5F" w14:textId="77777777" w:rsidR="00D67B13" w:rsidRPr="009B03A2" w:rsidRDefault="00D67B13" w:rsidP="00EA2876">
            <w:pPr>
              <w:pStyle w:val="a3"/>
              <w:spacing w:line="15" w:lineRule="atLeast"/>
              <w:rPr>
                <w:rFonts w:ascii="ＭＳ 明朝" w:hAnsi="ＭＳ 明朝"/>
                <w:color w:val="000000"/>
                <w:spacing w:val="0"/>
                <w:sz w:val="22"/>
                <w:szCs w:val="22"/>
              </w:rPr>
            </w:pPr>
            <w:r w:rsidRPr="009B03A2">
              <w:rPr>
                <w:rFonts w:ascii="ＭＳ 明朝" w:hAnsi="ＭＳ 明朝" w:hint="eastAsia"/>
                <w:color w:val="000000"/>
                <w:spacing w:val="0"/>
                <w:sz w:val="22"/>
                <w:szCs w:val="22"/>
              </w:rPr>
              <w:t>2</w:t>
            </w:r>
          </w:p>
        </w:tc>
        <w:tc>
          <w:tcPr>
            <w:tcW w:w="1599" w:type="dxa"/>
            <w:tcBorders>
              <w:top w:val="single" w:sz="4" w:space="0" w:color="auto"/>
            </w:tcBorders>
            <w:vAlign w:val="center"/>
          </w:tcPr>
          <w:p w14:paraId="74EDEE4B" w14:textId="77777777" w:rsidR="00D67B13" w:rsidRPr="009B03A2" w:rsidRDefault="00D67B13" w:rsidP="00EA2876">
            <w:pPr>
              <w:pStyle w:val="a3"/>
              <w:spacing w:line="15" w:lineRule="atLeast"/>
              <w:rPr>
                <w:rFonts w:ascii="ＭＳ 明朝" w:hAnsi="ＭＳ 明朝"/>
                <w:sz w:val="22"/>
                <w:szCs w:val="22"/>
              </w:rPr>
            </w:pPr>
            <w:r>
              <w:rPr>
                <w:rFonts w:ascii="ＭＳ 明朝" w:hAnsi="ＭＳ 明朝" w:hint="eastAsia"/>
                <w:sz w:val="22"/>
                <w:szCs w:val="22"/>
              </w:rPr>
              <w:t>様式</w:t>
            </w:r>
            <w:r w:rsidRPr="009B03A2">
              <w:rPr>
                <w:rFonts w:ascii="ＭＳ 明朝" w:hAnsi="ＭＳ 明朝" w:hint="eastAsia"/>
                <w:sz w:val="22"/>
                <w:szCs w:val="22"/>
              </w:rPr>
              <w:t>第1別紙1</w:t>
            </w:r>
          </w:p>
        </w:tc>
        <w:tc>
          <w:tcPr>
            <w:tcW w:w="6237" w:type="dxa"/>
            <w:tcBorders>
              <w:top w:val="single" w:sz="4" w:space="0" w:color="auto"/>
            </w:tcBorders>
            <w:vAlign w:val="center"/>
          </w:tcPr>
          <w:p w14:paraId="66DBABF4" w14:textId="77777777" w:rsidR="00D67B13" w:rsidRPr="009B03A2" w:rsidRDefault="00D67B13" w:rsidP="00EA2876">
            <w:pPr>
              <w:pStyle w:val="af9"/>
              <w:ind w:right="184"/>
              <w:rPr>
                <w:spacing w:val="-3"/>
                <w:sz w:val="22"/>
                <w:szCs w:val="22"/>
              </w:rPr>
            </w:pPr>
            <w:r w:rsidRPr="009B03A2">
              <w:rPr>
                <w:rFonts w:hint="eastAsia"/>
                <w:spacing w:val="-3"/>
                <w:sz w:val="22"/>
                <w:szCs w:val="22"/>
              </w:rPr>
              <w:t>実施計画書</w:t>
            </w:r>
          </w:p>
        </w:tc>
      </w:tr>
      <w:tr w:rsidR="00D67B13" w:rsidRPr="009B03A2" w14:paraId="58623F31" w14:textId="77777777" w:rsidTr="00484235">
        <w:trPr>
          <w:trHeight w:val="431"/>
        </w:trPr>
        <w:tc>
          <w:tcPr>
            <w:tcW w:w="527" w:type="dxa"/>
            <w:tcBorders>
              <w:top w:val="single" w:sz="4" w:space="0" w:color="auto"/>
            </w:tcBorders>
            <w:vAlign w:val="center"/>
          </w:tcPr>
          <w:p w14:paraId="5A1EDBF8" w14:textId="77777777" w:rsidR="00D67B13" w:rsidRPr="009B03A2" w:rsidRDefault="00D67B13"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3</w:t>
            </w:r>
          </w:p>
        </w:tc>
        <w:tc>
          <w:tcPr>
            <w:tcW w:w="1599" w:type="dxa"/>
            <w:tcBorders>
              <w:top w:val="single" w:sz="4" w:space="0" w:color="auto"/>
            </w:tcBorders>
            <w:vAlign w:val="center"/>
          </w:tcPr>
          <w:p w14:paraId="6CE9AA75" w14:textId="77777777" w:rsidR="00D67B13" w:rsidRPr="009B03A2" w:rsidRDefault="00D67B13" w:rsidP="00EA2876">
            <w:pPr>
              <w:pStyle w:val="a3"/>
              <w:spacing w:line="15" w:lineRule="atLeast"/>
              <w:rPr>
                <w:rFonts w:ascii="ＭＳ 明朝" w:hAnsi="ＭＳ 明朝"/>
                <w:sz w:val="22"/>
                <w:szCs w:val="22"/>
              </w:rPr>
            </w:pPr>
            <w:r w:rsidRPr="009B03A2">
              <w:rPr>
                <w:rFonts w:ascii="ＭＳ 明朝" w:hAnsi="ＭＳ 明朝" w:hint="eastAsia"/>
                <w:sz w:val="22"/>
                <w:szCs w:val="22"/>
              </w:rPr>
              <w:t>様式第1別紙2</w:t>
            </w:r>
          </w:p>
        </w:tc>
        <w:tc>
          <w:tcPr>
            <w:tcW w:w="6237" w:type="dxa"/>
            <w:tcBorders>
              <w:top w:val="single" w:sz="4" w:space="0" w:color="auto"/>
            </w:tcBorders>
            <w:vAlign w:val="center"/>
          </w:tcPr>
          <w:p w14:paraId="5B3D43E3" w14:textId="77777777" w:rsidR="00D67B13" w:rsidRPr="009B03A2" w:rsidRDefault="00D67B13" w:rsidP="00EA2876">
            <w:pPr>
              <w:pStyle w:val="af9"/>
              <w:ind w:right="184"/>
              <w:rPr>
                <w:spacing w:val="-3"/>
                <w:sz w:val="22"/>
                <w:szCs w:val="22"/>
              </w:rPr>
            </w:pPr>
            <w:r w:rsidRPr="009B03A2">
              <w:rPr>
                <w:rFonts w:hint="eastAsia"/>
                <w:spacing w:val="-3"/>
                <w:sz w:val="22"/>
                <w:szCs w:val="22"/>
              </w:rPr>
              <w:t>経費内訳</w:t>
            </w:r>
          </w:p>
        </w:tc>
      </w:tr>
      <w:tr w:rsidR="00F35B5E" w:rsidRPr="009B03A2" w14:paraId="6501F938" w14:textId="77777777" w:rsidTr="00484235">
        <w:trPr>
          <w:trHeight w:val="431"/>
        </w:trPr>
        <w:tc>
          <w:tcPr>
            <w:tcW w:w="527" w:type="dxa"/>
            <w:tcBorders>
              <w:top w:val="single" w:sz="4" w:space="0" w:color="auto"/>
            </w:tcBorders>
            <w:vAlign w:val="center"/>
          </w:tcPr>
          <w:p w14:paraId="649120A1" w14:textId="31A6503E" w:rsidR="00F35B5E"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4</w:t>
            </w:r>
          </w:p>
        </w:tc>
        <w:tc>
          <w:tcPr>
            <w:tcW w:w="1599" w:type="dxa"/>
            <w:tcBorders>
              <w:top w:val="single" w:sz="4" w:space="0" w:color="auto"/>
            </w:tcBorders>
            <w:vAlign w:val="center"/>
          </w:tcPr>
          <w:p w14:paraId="2E9DBDB2" w14:textId="25270F51" w:rsidR="00F35B5E" w:rsidRPr="00B469F2" w:rsidRDefault="00F35B5E" w:rsidP="00EA2876">
            <w:pPr>
              <w:pStyle w:val="a3"/>
              <w:spacing w:line="15" w:lineRule="atLeast"/>
              <w:rPr>
                <w:rFonts w:ascii="ＭＳ 明朝" w:hAnsi="ＭＳ 明朝"/>
                <w:sz w:val="22"/>
                <w:szCs w:val="22"/>
              </w:rPr>
            </w:pPr>
            <w:r w:rsidRPr="00B469F2">
              <w:rPr>
                <w:rFonts w:ascii="ＭＳ 明朝" w:hAnsi="ＭＳ 明朝" w:hint="eastAsia"/>
                <w:sz w:val="22"/>
                <w:szCs w:val="22"/>
              </w:rPr>
              <w:t>様式第1別紙3</w:t>
            </w:r>
          </w:p>
        </w:tc>
        <w:tc>
          <w:tcPr>
            <w:tcW w:w="6237" w:type="dxa"/>
            <w:tcBorders>
              <w:top w:val="single" w:sz="4" w:space="0" w:color="auto"/>
            </w:tcBorders>
            <w:vAlign w:val="center"/>
          </w:tcPr>
          <w:p w14:paraId="74831D25" w14:textId="45A4465D" w:rsidR="00F35B5E" w:rsidRPr="00B469F2" w:rsidRDefault="00F35B5E" w:rsidP="00EA2876">
            <w:pPr>
              <w:pStyle w:val="af9"/>
              <w:ind w:right="184"/>
              <w:rPr>
                <w:spacing w:val="-3"/>
                <w:sz w:val="22"/>
                <w:szCs w:val="22"/>
              </w:rPr>
            </w:pPr>
            <w:r w:rsidRPr="00B469F2">
              <w:rPr>
                <w:rFonts w:hint="eastAsia"/>
                <w:spacing w:val="-3"/>
                <w:sz w:val="22"/>
                <w:szCs w:val="22"/>
              </w:rPr>
              <w:t>再配達率削減</w:t>
            </w:r>
            <w:r w:rsidR="00DC1188" w:rsidRPr="00B469F2">
              <w:rPr>
                <w:rFonts w:hint="eastAsia"/>
                <w:spacing w:val="-3"/>
                <w:sz w:val="22"/>
                <w:szCs w:val="22"/>
              </w:rPr>
              <w:t>目標</w:t>
            </w:r>
          </w:p>
        </w:tc>
      </w:tr>
      <w:tr w:rsidR="00D67B13" w:rsidRPr="009B03A2" w14:paraId="57A34215" w14:textId="77777777" w:rsidTr="00484235">
        <w:trPr>
          <w:trHeight w:val="431"/>
        </w:trPr>
        <w:tc>
          <w:tcPr>
            <w:tcW w:w="527" w:type="dxa"/>
            <w:tcBorders>
              <w:top w:val="single" w:sz="4" w:space="0" w:color="auto"/>
            </w:tcBorders>
            <w:vAlign w:val="center"/>
          </w:tcPr>
          <w:p w14:paraId="4C1F31F0" w14:textId="2C59F10B"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5</w:t>
            </w:r>
          </w:p>
        </w:tc>
        <w:tc>
          <w:tcPr>
            <w:tcW w:w="1599" w:type="dxa"/>
            <w:tcBorders>
              <w:top w:val="single" w:sz="4" w:space="0" w:color="auto"/>
            </w:tcBorders>
            <w:vAlign w:val="center"/>
          </w:tcPr>
          <w:p w14:paraId="63CB96AF" w14:textId="55CDF38E" w:rsidR="00D67B13" w:rsidRPr="00B469F2" w:rsidRDefault="00D67B13" w:rsidP="00EA2876">
            <w:pPr>
              <w:pStyle w:val="a3"/>
              <w:spacing w:line="15" w:lineRule="atLeast"/>
              <w:rPr>
                <w:rFonts w:ascii="ＭＳ 明朝" w:hAnsi="ＭＳ 明朝"/>
                <w:sz w:val="22"/>
                <w:szCs w:val="22"/>
              </w:rPr>
            </w:pPr>
            <w:r w:rsidRPr="00B469F2">
              <w:rPr>
                <w:rFonts w:ascii="ＭＳ 明朝" w:hAnsi="ＭＳ 明朝" w:hint="eastAsia"/>
                <w:sz w:val="22"/>
                <w:szCs w:val="22"/>
              </w:rPr>
              <w:t>様式第1別紙</w:t>
            </w:r>
            <w:r w:rsidR="00F35B5E" w:rsidRPr="00B469F2">
              <w:rPr>
                <w:rFonts w:ascii="ＭＳ 明朝" w:hAnsi="ＭＳ 明朝" w:hint="eastAsia"/>
                <w:sz w:val="22"/>
                <w:szCs w:val="22"/>
              </w:rPr>
              <w:t>4</w:t>
            </w:r>
          </w:p>
        </w:tc>
        <w:tc>
          <w:tcPr>
            <w:tcW w:w="6237" w:type="dxa"/>
            <w:tcBorders>
              <w:top w:val="single" w:sz="4" w:space="0" w:color="auto"/>
            </w:tcBorders>
            <w:vAlign w:val="center"/>
          </w:tcPr>
          <w:p w14:paraId="146090E4" w14:textId="77777777" w:rsidR="00D67B13" w:rsidRPr="00B469F2" w:rsidRDefault="00D67B13" w:rsidP="00EA2876">
            <w:pPr>
              <w:pStyle w:val="af9"/>
              <w:ind w:right="184"/>
              <w:rPr>
                <w:spacing w:val="-3"/>
                <w:sz w:val="22"/>
                <w:szCs w:val="22"/>
              </w:rPr>
            </w:pPr>
            <w:r w:rsidRPr="00B469F2">
              <w:rPr>
                <w:rFonts w:hint="eastAsia"/>
                <w:spacing w:val="-3"/>
                <w:sz w:val="22"/>
                <w:szCs w:val="22"/>
              </w:rPr>
              <w:t>役員名簿</w:t>
            </w:r>
          </w:p>
        </w:tc>
      </w:tr>
      <w:tr w:rsidR="00D67B13" w:rsidRPr="009B03A2" w14:paraId="6ACC97CA" w14:textId="77777777" w:rsidTr="00484235">
        <w:trPr>
          <w:trHeight w:val="431"/>
        </w:trPr>
        <w:tc>
          <w:tcPr>
            <w:tcW w:w="527" w:type="dxa"/>
            <w:tcBorders>
              <w:top w:val="single" w:sz="4" w:space="0" w:color="auto"/>
            </w:tcBorders>
            <w:vAlign w:val="center"/>
          </w:tcPr>
          <w:p w14:paraId="2D2B15DE" w14:textId="1A2D5516"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6</w:t>
            </w:r>
          </w:p>
        </w:tc>
        <w:tc>
          <w:tcPr>
            <w:tcW w:w="1599" w:type="dxa"/>
            <w:tcBorders>
              <w:top w:val="single" w:sz="4" w:space="0" w:color="auto"/>
            </w:tcBorders>
            <w:vAlign w:val="center"/>
          </w:tcPr>
          <w:p w14:paraId="68F2B140" w14:textId="4041A6BC" w:rsidR="00D67B13" w:rsidRPr="00B469F2" w:rsidRDefault="00D67B13" w:rsidP="00EA2876">
            <w:pPr>
              <w:pStyle w:val="a3"/>
              <w:spacing w:line="15" w:lineRule="atLeast"/>
              <w:rPr>
                <w:rFonts w:ascii="ＭＳ 明朝" w:hAnsi="ＭＳ 明朝"/>
                <w:sz w:val="22"/>
                <w:szCs w:val="22"/>
              </w:rPr>
            </w:pPr>
            <w:r w:rsidRPr="00B469F2">
              <w:rPr>
                <w:rFonts w:ascii="ＭＳ 明朝" w:hAnsi="ＭＳ 明朝" w:hint="eastAsia"/>
                <w:sz w:val="22"/>
                <w:szCs w:val="22"/>
              </w:rPr>
              <w:t>様式第1別紙</w:t>
            </w:r>
            <w:r w:rsidR="00F35B5E" w:rsidRPr="00B469F2">
              <w:rPr>
                <w:rFonts w:ascii="ＭＳ 明朝" w:hAnsi="ＭＳ 明朝" w:hint="eastAsia"/>
                <w:sz w:val="22"/>
                <w:szCs w:val="22"/>
              </w:rPr>
              <w:t>5</w:t>
            </w:r>
          </w:p>
        </w:tc>
        <w:tc>
          <w:tcPr>
            <w:tcW w:w="6237" w:type="dxa"/>
            <w:tcBorders>
              <w:top w:val="single" w:sz="4" w:space="0" w:color="auto"/>
            </w:tcBorders>
            <w:vAlign w:val="center"/>
          </w:tcPr>
          <w:p w14:paraId="4186C8A7" w14:textId="77777777" w:rsidR="00D67B13" w:rsidRPr="00B469F2" w:rsidRDefault="00D67B13" w:rsidP="00EA2876">
            <w:pPr>
              <w:pStyle w:val="af9"/>
              <w:ind w:right="184"/>
              <w:rPr>
                <w:spacing w:val="-3"/>
                <w:sz w:val="22"/>
                <w:szCs w:val="22"/>
              </w:rPr>
            </w:pPr>
            <w:r w:rsidRPr="00B469F2">
              <w:rPr>
                <w:rFonts w:hint="eastAsia"/>
                <w:spacing w:val="-3"/>
                <w:sz w:val="22"/>
                <w:szCs w:val="22"/>
              </w:rPr>
              <w:t>実施体制図</w:t>
            </w:r>
          </w:p>
        </w:tc>
      </w:tr>
      <w:tr w:rsidR="00D67B13" w:rsidRPr="009B03A2" w14:paraId="4234820A" w14:textId="77777777" w:rsidTr="00484235">
        <w:trPr>
          <w:trHeight w:val="431"/>
        </w:trPr>
        <w:tc>
          <w:tcPr>
            <w:tcW w:w="527" w:type="dxa"/>
            <w:vAlign w:val="center"/>
          </w:tcPr>
          <w:p w14:paraId="45E81A84" w14:textId="4365A7A2"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7</w:t>
            </w:r>
          </w:p>
        </w:tc>
        <w:tc>
          <w:tcPr>
            <w:tcW w:w="1599" w:type="dxa"/>
            <w:vAlign w:val="center"/>
          </w:tcPr>
          <w:p w14:paraId="744E16C9" w14:textId="77777777" w:rsidR="00D67B13" w:rsidRPr="00B469F2" w:rsidRDefault="00D67B13"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sz w:val="22"/>
                <w:szCs w:val="22"/>
              </w:rPr>
              <w:t>様式第2</w:t>
            </w:r>
          </w:p>
        </w:tc>
        <w:tc>
          <w:tcPr>
            <w:tcW w:w="6237" w:type="dxa"/>
            <w:vAlign w:val="center"/>
          </w:tcPr>
          <w:p w14:paraId="72CD1F3E" w14:textId="51B15632" w:rsidR="00D67B13" w:rsidRPr="00B469F2" w:rsidRDefault="00796BCE"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color w:val="000000"/>
                <w:spacing w:val="0"/>
                <w:sz w:val="22"/>
                <w:szCs w:val="22"/>
                <w:lang w:eastAsia="zh-CN"/>
              </w:rPr>
              <w:t>再配達率削減緊急対策事業</w:t>
            </w:r>
            <w:r w:rsidR="00D67B13" w:rsidRPr="00B469F2">
              <w:rPr>
                <w:rFonts w:ascii="ＭＳ 明朝" w:hAnsi="ＭＳ 明朝" w:hint="eastAsia"/>
                <w:color w:val="000000"/>
                <w:spacing w:val="0"/>
                <w:sz w:val="22"/>
                <w:szCs w:val="22"/>
                <w:lang w:eastAsia="zh-CN"/>
              </w:rPr>
              <w:t>費補助金交付決定通知書</w:t>
            </w:r>
          </w:p>
        </w:tc>
      </w:tr>
      <w:tr w:rsidR="00D67B13" w:rsidRPr="009B03A2" w14:paraId="4FD0ABEE" w14:textId="77777777" w:rsidTr="00484235">
        <w:trPr>
          <w:trHeight w:val="431"/>
        </w:trPr>
        <w:tc>
          <w:tcPr>
            <w:tcW w:w="527" w:type="dxa"/>
            <w:vAlign w:val="center"/>
          </w:tcPr>
          <w:p w14:paraId="736D7E7D" w14:textId="08EF88F4"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8</w:t>
            </w:r>
          </w:p>
        </w:tc>
        <w:tc>
          <w:tcPr>
            <w:tcW w:w="1599" w:type="dxa"/>
            <w:vAlign w:val="center"/>
          </w:tcPr>
          <w:p w14:paraId="4A9A7ED7" w14:textId="77777777" w:rsidR="00D67B13" w:rsidRPr="00B469F2" w:rsidRDefault="00D67B13"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sz w:val="22"/>
                <w:szCs w:val="22"/>
              </w:rPr>
              <w:t>様式第3</w:t>
            </w:r>
          </w:p>
        </w:tc>
        <w:tc>
          <w:tcPr>
            <w:tcW w:w="6237" w:type="dxa"/>
            <w:vAlign w:val="center"/>
          </w:tcPr>
          <w:p w14:paraId="2400DAA5" w14:textId="2829E8CB" w:rsidR="00D67B13" w:rsidRPr="00B469F2" w:rsidRDefault="00796BCE"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color w:val="000000"/>
                <w:spacing w:val="0"/>
                <w:sz w:val="22"/>
                <w:szCs w:val="22"/>
                <w:lang w:eastAsia="zh-CN"/>
              </w:rPr>
              <w:t>再配達率削減緊急対策事業</w:t>
            </w:r>
            <w:r w:rsidR="00D67B13" w:rsidRPr="00B469F2">
              <w:rPr>
                <w:rFonts w:ascii="ＭＳ 明朝" w:hAnsi="ＭＳ 明朝" w:hint="eastAsia"/>
                <w:color w:val="000000"/>
                <w:spacing w:val="0"/>
                <w:sz w:val="22"/>
                <w:szCs w:val="22"/>
                <w:lang w:eastAsia="zh-CN"/>
              </w:rPr>
              <w:t>費補助金計画変更（等）承認申請書</w:t>
            </w:r>
          </w:p>
        </w:tc>
      </w:tr>
      <w:tr w:rsidR="00D67B13" w:rsidRPr="009B03A2" w14:paraId="379700C0" w14:textId="77777777" w:rsidTr="00484235">
        <w:trPr>
          <w:trHeight w:val="431"/>
        </w:trPr>
        <w:tc>
          <w:tcPr>
            <w:tcW w:w="527" w:type="dxa"/>
            <w:vAlign w:val="center"/>
          </w:tcPr>
          <w:p w14:paraId="1360A7F3" w14:textId="0C222FE0"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9</w:t>
            </w:r>
          </w:p>
        </w:tc>
        <w:tc>
          <w:tcPr>
            <w:tcW w:w="1599" w:type="dxa"/>
            <w:vAlign w:val="center"/>
          </w:tcPr>
          <w:p w14:paraId="7E17CA9F" w14:textId="77777777" w:rsidR="00D67B13" w:rsidRPr="00B469F2" w:rsidRDefault="00D67B13"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sz w:val="22"/>
                <w:szCs w:val="22"/>
              </w:rPr>
              <w:t>様式第4</w:t>
            </w:r>
          </w:p>
        </w:tc>
        <w:tc>
          <w:tcPr>
            <w:tcW w:w="6237" w:type="dxa"/>
            <w:vAlign w:val="center"/>
          </w:tcPr>
          <w:p w14:paraId="71C5428D" w14:textId="54DBC271" w:rsidR="00D67B13" w:rsidRPr="00B469F2" w:rsidRDefault="00796BCE"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color w:val="000000"/>
                <w:spacing w:val="0"/>
                <w:sz w:val="22"/>
                <w:szCs w:val="22"/>
                <w:lang w:eastAsia="zh-CN"/>
              </w:rPr>
              <w:t>再配達率削減緊急対策事業</w:t>
            </w:r>
            <w:r w:rsidR="00D67B13" w:rsidRPr="00B469F2">
              <w:rPr>
                <w:rFonts w:ascii="ＭＳ 明朝" w:hAnsi="ＭＳ 明朝" w:hint="eastAsia"/>
                <w:color w:val="000000"/>
                <w:spacing w:val="0"/>
                <w:sz w:val="22"/>
                <w:szCs w:val="22"/>
                <w:lang w:eastAsia="zh-CN"/>
              </w:rPr>
              <w:t>費補助金事故報告書</w:t>
            </w:r>
          </w:p>
        </w:tc>
      </w:tr>
      <w:tr w:rsidR="00D67B13" w:rsidRPr="009B03A2" w14:paraId="767B5E86" w14:textId="77777777" w:rsidTr="00484235">
        <w:trPr>
          <w:trHeight w:val="431"/>
        </w:trPr>
        <w:tc>
          <w:tcPr>
            <w:tcW w:w="527" w:type="dxa"/>
            <w:vAlign w:val="center"/>
          </w:tcPr>
          <w:p w14:paraId="3704A463" w14:textId="16DC70D8" w:rsidR="00D67B13" w:rsidRPr="009B03A2" w:rsidRDefault="00F35B5E" w:rsidP="00EA2876">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10</w:t>
            </w:r>
          </w:p>
        </w:tc>
        <w:tc>
          <w:tcPr>
            <w:tcW w:w="1599" w:type="dxa"/>
            <w:vAlign w:val="center"/>
          </w:tcPr>
          <w:p w14:paraId="48232D40" w14:textId="77777777" w:rsidR="00D67B13" w:rsidRPr="00B469F2" w:rsidRDefault="00D67B13"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sz w:val="22"/>
                <w:szCs w:val="22"/>
              </w:rPr>
              <w:t>様式第5</w:t>
            </w:r>
          </w:p>
        </w:tc>
        <w:tc>
          <w:tcPr>
            <w:tcW w:w="6237" w:type="dxa"/>
            <w:vAlign w:val="center"/>
          </w:tcPr>
          <w:p w14:paraId="41F21644" w14:textId="77777777" w:rsidR="001E7859" w:rsidRPr="00B469F2" w:rsidRDefault="00796BCE" w:rsidP="00EA2876">
            <w:pPr>
              <w:pStyle w:val="a3"/>
              <w:spacing w:line="15" w:lineRule="atLeast"/>
              <w:ind w:rightChars="-118" w:right="-248"/>
              <w:rPr>
                <w:rFonts w:ascii="ＭＳ 明朝" w:hAnsi="ＭＳ 明朝"/>
                <w:color w:val="000000"/>
                <w:spacing w:val="0"/>
                <w:sz w:val="22"/>
                <w:szCs w:val="22"/>
              </w:rPr>
            </w:pPr>
            <w:r w:rsidRPr="00B469F2">
              <w:rPr>
                <w:rFonts w:ascii="ＭＳ 明朝" w:hAnsi="ＭＳ 明朝" w:hint="eastAsia"/>
                <w:color w:val="000000"/>
                <w:spacing w:val="0"/>
                <w:sz w:val="22"/>
                <w:szCs w:val="22"/>
                <w:lang w:eastAsia="zh-CN"/>
              </w:rPr>
              <w:t>再配達率削減緊急対策事業</w:t>
            </w:r>
            <w:r w:rsidR="00D67B13" w:rsidRPr="00B469F2">
              <w:rPr>
                <w:rFonts w:ascii="ＭＳ 明朝" w:hAnsi="ＭＳ 明朝" w:hint="eastAsia"/>
                <w:color w:val="000000"/>
                <w:spacing w:val="0"/>
                <w:sz w:val="22"/>
                <w:szCs w:val="22"/>
                <w:lang w:eastAsia="zh-CN"/>
              </w:rPr>
              <w:t>費間接補助事業経費の使用状況</w:t>
            </w:r>
          </w:p>
          <w:p w14:paraId="088BCE70" w14:textId="4016B387" w:rsidR="00D67B13" w:rsidRPr="00B469F2" w:rsidRDefault="00D67B13" w:rsidP="00EA2876">
            <w:pPr>
              <w:pStyle w:val="a3"/>
              <w:spacing w:line="15" w:lineRule="atLeast"/>
              <w:ind w:rightChars="-118" w:right="-248"/>
              <w:rPr>
                <w:rFonts w:ascii="ＭＳ 明朝" w:hAnsi="ＭＳ 明朝"/>
                <w:color w:val="000000"/>
                <w:spacing w:val="0"/>
                <w:sz w:val="22"/>
                <w:szCs w:val="22"/>
              </w:rPr>
            </w:pPr>
            <w:r w:rsidRPr="00B469F2">
              <w:rPr>
                <w:rFonts w:ascii="ＭＳ 明朝" w:hAnsi="ＭＳ 明朝" w:hint="eastAsia"/>
                <w:color w:val="000000"/>
                <w:spacing w:val="0"/>
                <w:sz w:val="22"/>
                <w:szCs w:val="22"/>
                <w:lang w:eastAsia="zh-CN"/>
              </w:rPr>
              <w:t>報告書</w:t>
            </w:r>
          </w:p>
        </w:tc>
      </w:tr>
      <w:tr w:rsidR="00D67B13" w:rsidRPr="009B03A2" w14:paraId="774562A1" w14:textId="77777777" w:rsidTr="00484235">
        <w:trPr>
          <w:trHeight w:val="431"/>
        </w:trPr>
        <w:tc>
          <w:tcPr>
            <w:tcW w:w="527" w:type="dxa"/>
            <w:vAlign w:val="center"/>
          </w:tcPr>
          <w:p w14:paraId="75E63197" w14:textId="70C28594" w:rsidR="00D67B13" w:rsidRPr="009B03A2" w:rsidRDefault="00D67B13" w:rsidP="00EA2876">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w:t>
            </w:r>
            <w:r w:rsidR="00F35B5E">
              <w:rPr>
                <w:rFonts w:ascii="ＭＳ 明朝" w:hAnsi="ＭＳ 明朝" w:hint="eastAsia"/>
                <w:color w:val="000000"/>
                <w:spacing w:val="0"/>
                <w:sz w:val="22"/>
                <w:szCs w:val="22"/>
              </w:rPr>
              <w:t>1</w:t>
            </w:r>
          </w:p>
        </w:tc>
        <w:tc>
          <w:tcPr>
            <w:tcW w:w="1599" w:type="dxa"/>
            <w:vAlign w:val="center"/>
          </w:tcPr>
          <w:p w14:paraId="1B0951E3" w14:textId="77777777" w:rsidR="00D67B13" w:rsidRPr="00B469F2" w:rsidRDefault="00D67B13"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sz w:val="22"/>
                <w:szCs w:val="22"/>
              </w:rPr>
              <w:t>様式第6</w:t>
            </w:r>
          </w:p>
        </w:tc>
        <w:tc>
          <w:tcPr>
            <w:tcW w:w="6237" w:type="dxa"/>
            <w:vAlign w:val="center"/>
          </w:tcPr>
          <w:p w14:paraId="4F9737D2" w14:textId="3D21706A" w:rsidR="00D67B13" w:rsidRPr="00B469F2" w:rsidRDefault="00796BCE" w:rsidP="00EA2876">
            <w:pPr>
              <w:pStyle w:val="a3"/>
              <w:spacing w:line="15" w:lineRule="atLeast"/>
              <w:rPr>
                <w:rFonts w:ascii="ＭＳ 明朝" w:hAnsi="ＭＳ 明朝"/>
                <w:color w:val="000000"/>
                <w:spacing w:val="0"/>
                <w:sz w:val="22"/>
                <w:szCs w:val="22"/>
                <w:lang w:eastAsia="zh-CN"/>
              </w:rPr>
            </w:pPr>
            <w:r w:rsidRPr="00B469F2">
              <w:rPr>
                <w:rFonts w:ascii="ＭＳ 明朝" w:hAnsi="ＭＳ 明朝" w:hint="eastAsia"/>
                <w:color w:val="000000"/>
                <w:spacing w:val="0"/>
                <w:sz w:val="22"/>
                <w:szCs w:val="22"/>
                <w:lang w:eastAsia="zh-CN"/>
              </w:rPr>
              <w:t>再配達率削減緊急対策事業</w:t>
            </w:r>
            <w:r w:rsidR="00D67B13" w:rsidRPr="00B469F2">
              <w:rPr>
                <w:rFonts w:ascii="ＭＳ 明朝" w:hAnsi="ＭＳ 明朝" w:hint="eastAsia"/>
                <w:color w:val="000000"/>
                <w:spacing w:val="0"/>
                <w:sz w:val="22"/>
                <w:szCs w:val="22"/>
                <w:lang w:eastAsia="zh-CN"/>
              </w:rPr>
              <w:t>費補助金実績報告書</w:t>
            </w:r>
          </w:p>
        </w:tc>
      </w:tr>
      <w:tr w:rsidR="00B4562A" w:rsidRPr="009B03A2" w14:paraId="669165EC" w14:textId="77777777" w:rsidTr="00484235">
        <w:trPr>
          <w:trHeight w:val="431"/>
        </w:trPr>
        <w:tc>
          <w:tcPr>
            <w:tcW w:w="527" w:type="dxa"/>
            <w:vAlign w:val="center"/>
          </w:tcPr>
          <w:p w14:paraId="46488B93" w14:textId="7BE5115A" w:rsidR="00B4562A"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12</w:t>
            </w:r>
          </w:p>
        </w:tc>
        <w:tc>
          <w:tcPr>
            <w:tcW w:w="1599" w:type="dxa"/>
            <w:vAlign w:val="center"/>
          </w:tcPr>
          <w:p w14:paraId="681F53A7" w14:textId="0E3F856E" w:rsidR="00B4562A" w:rsidRPr="00B469F2" w:rsidRDefault="00B4562A" w:rsidP="00B4562A">
            <w:pPr>
              <w:pStyle w:val="a3"/>
              <w:spacing w:line="15" w:lineRule="atLeast"/>
              <w:rPr>
                <w:rFonts w:ascii="ＭＳ 明朝" w:hAnsi="ＭＳ 明朝"/>
                <w:sz w:val="22"/>
                <w:szCs w:val="22"/>
              </w:rPr>
            </w:pPr>
            <w:r w:rsidRPr="00B469F2">
              <w:rPr>
                <w:rFonts w:ascii="ＭＳ 明朝" w:hAnsi="ＭＳ 明朝" w:hint="eastAsia"/>
                <w:sz w:val="22"/>
                <w:szCs w:val="22"/>
              </w:rPr>
              <w:t>様式第6別紙1</w:t>
            </w:r>
          </w:p>
        </w:tc>
        <w:tc>
          <w:tcPr>
            <w:tcW w:w="6237" w:type="dxa"/>
            <w:vAlign w:val="center"/>
          </w:tcPr>
          <w:p w14:paraId="14D911ED" w14:textId="4A2C3560" w:rsidR="00B4562A" w:rsidRPr="00B469F2" w:rsidRDefault="00B4562A" w:rsidP="00B4562A">
            <w:pPr>
              <w:pStyle w:val="a3"/>
              <w:spacing w:line="15" w:lineRule="atLeast"/>
              <w:rPr>
                <w:rFonts w:ascii="ＭＳ 明朝" w:hAnsi="ＭＳ 明朝"/>
                <w:color w:val="000000"/>
                <w:spacing w:val="0"/>
                <w:sz w:val="22"/>
                <w:szCs w:val="22"/>
                <w:lang w:eastAsia="zh-CN"/>
              </w:rPr>
            </w:pPr>
            <w:r w:rsidRPr="00B469F2">
              <w:rPr>
                <w:rFonts w:hint="eastAsia"/>
                <w:spacing w:val="-3"/>
                <w:sz w:val="22"/>
                <w:szCs w:val="22"/>
              </w:rPr>
              <w:t>再配達率削減</w:t>
            </w:r>
            <w:r w:rsidR="00DC1188" w:rsidRPr="00B469F2">
              <w:rPr>
                <w:rFonts w:hint="eastAsia"/>
                <w:spacing w:val="-3"/>
                <w:sz w:val="22"/>
                <w:szCs w:val="22"/>
              </w:rPr>
              <w:t>実績</w:t>
            </w:r>
          </w:p>
        </w:tc>
      </w:tr>
      <w:tr w:rsidR="00B4562A" w:rsidRPr="009B03A2" w14:paraId="0B286A6F" w14:textId="77777777" w:rsidTr="00484235">
        <w:trPr>
          <w:trHeight w:val="431"/>
        </w:trPr>
        <w:tc>
          <w:tcPr>
            <w:tcW w:w="527" w:type="dxa"/>
            <w:vAlign w:val="center"/>
          </w:tcPr>
          <w:p w14:paraId="3BE5B78B" w14:textId="72285622"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13</w:t>
            </w:r>
          </w:p>
        </w:tc>
        <w:tc>
          <w:tcPr>
            <w:tcW w:w="1599" w:type="dxa"/>
            <w:vAlign w:val="center"/>
          </w:tcPr>
          <w:p w14:paraId="76BF2F7A"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様式第7</w:t>
            </w:r>
          </w:p>
        </w:tc>
        <w:tc>
          <w:tcPr>
            <w:tcW w:w="6237" w:type="dxa"/>
            <w:vAlign w:val="center"/>
          </w:tcPr>
          <w:p w14:paraId="1F8D4F50" w14:textId="4F4B6CC5" w:rsidR="00B4562A" w:rsidRPr="009B03A2" w:rsidRDefault="00B4562A" w:rsidP="00B4562A">
            <w:pPr>
              <w:pStyle w:val="a3"/>
              <w:spacing w:line="15" w:lineRule="atLeast"/>
              <w:rPr>
                <w:rFonts w:ascii="ＭＳ 明朝" w:hAnsi="ＭＳ 明朝"/>
                <w:color w:val="000000"/>
                <w:spacing w:val="0"/>
                <w:sz w:val="22"/>
                <w:szCs w:val="22"/>
                <w:lang w:eastAsia="zh-CN"/>
              </w:rPr>
            </w:pPr>
            <w:r w:rsidRPr="00796BCE">
              <w:rPr>
                <w:rFonts w:ascii="ＭＳ 明朝" w:hAnsi="ＭＳ 明朝" w:hint="eastAsia"/>
                <w:color w:val="000000"/>
                <w:spacing w:val="0"/>
                <w:sz w:val="22"/>
                <w:szCs w:val="22"/>
                <w:lang w:eastAsia="zh-CN"/>
              </w:rPr>
              <w:t>再配達率削減緊急対策事業</w:t>
            </w:r>
            <w:r w:rsidRPr="009B03A2">
              <w:rPr>
                <w:rFonts w:ascii="ＭＳ 明朝" w:hAnsi="ＭＳ 明朝" w:hint="eastAsia"/>
                <w:color w:val="000000"/>
                <w:spacing w:val="0"/>
                <w:sz w:val="22"/>
                <w:szCs w:val="22"/>
                <w:lang w:eastAsia="zh-CN"/>
              </w:rPr>
              <w:t>費補助金額確定通知書</w:t>
            </w:r>
          </w:p>
        </w:tc>
      </w:tr>
      <w:tr w:rsidR="00B4562A" w:rsidRPr="009B03A2" w14:paraId="04677E51" w14:textId="77777777" w:rsidTr="00484235">
        <w:trPr>
          <w:trHeight w:val="431"/>
        </w:trPr>
        <w:tc>
          <w:tcPr>
            <w:tcW w:w="527" w:type="dxa"/>
            <w:vAlign w:val="center"/>
          </w:tcPr>
          <w:p w14:paraId="2887EAE9" w14:textId="2F2728AF"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14</w:t>
            </w:r>
          </w:p>
        </w:tc>
        <w:tc>
          <w:tcPr>
            <w:tcW w:w="1599" w:type="dxa"/>
            <w:vAlign w:val="center"/>
          </w:tcPr>
          <w:p w14:paraId="014BA42C"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様式第8</w:t>
            </w:r>
          </w:p>
        </w:tc>
        <w:tc>
          <w:tcPr>
            <w:tcW w:w="6237" w:type="dxa"/>
            <w:vAlign w:val="center"/>
          </w:tcPr>
          <w:p w14:paraId="4DE5CFF3" w14:textId="698132C4" w:rsidR="00B4562A" w:rsidRPr="009B03A2" w:rsidRDefault="00B4562A" w:rsidP="00B4562A">
            <w:pPr>
              <w:pStyle w:val="a3"/>
              <w:spacing w:line="15" w:lineRule="atLeast"/>
              <w:rPr>
                <w:rFonts w:ascii="ＭＳ 明朝" w:hAnsi="ＭＳ 明朝"/>
                <w:color w:val="000000"/>
                <w:spacing w:val="0"/>
                <w:sz w:val="22"/>
                <w:szCs w:val="22"/>
                <w:lang w:eastAsia="zh-CN"/>
              </w:rPr>
            </w:pPr>
            <w:r w:rsidRPr="00796BCE">
              <w:rPr>
                <w:rFonts w:ascii="ＭＳ 明朝" w:hAnsi="ＭＳ 明朝" w:hint="eastAsia"/>
                <w:color w:val="000000"/>
                <w:spacing w:val="0"/>
                <w:sz w:val="22"/>
                <w:szCs w:val="22"/>
                <w:lang w:eastAsia="zh-CN"/>
              </w:rPr>
              <w:t>再配達率削減緊急対策事業</w:t>
            </w:r>
            <w:r w:rsidRPr="009B03A2">
              <w:rPr>
                <w:rFonts w:ascii="ＭＳ 明朝" w:hAnsi="ＭＳ 明朝" w:hint="eastAsia"/>
                <w:color w:val="000000"/>
                <w:spacing w:val="0"/>
                <w:sz w:val="22"/>
                <w:szCs w:val="22"/>
                <w:lang w:eastAsia="zh-CN"/>
              </w:rPr>
              <w:t>費補助金精算</w:t>
            </w:r>
            <w:r w:rsidRPr="009B03A2">
              <w:rPr>
                <w:rFonts w:ascii="ＭＳ 明朝" w:hAnsi="ＭＳ 明朝" w:hint="eastAsia"/>
                <w:color w:val="000000"/>
                <w:spacing w:val="0"/>
                <w:sz w:val="22"/>
                <w:szCs w:val="22"/>
                <w:lang w:eastAsia="zh-TW"/>
              </w:rPr>
              <w:t>払</w:t>
            </w:r>
            <w:r w:rsidRPr="009B03A2">
              <w:rPr>
                <w:rFonts w:ascii="ＭＳ 明朝" w:hAnsi="ＭＳ 明朝" w:hint="eastAsia"/>
                <w:color w:val="000000"/>
                <w:spacing w:val="0"/>
                <w:sz w:val="22"/>
                <w:szCs w:val="22"/>
                <w:lang w:eastAsia="zh-CN"/>
              </w:rPr>
              <w:t>請求書</w:t>
            </w:r>
          </w:p>
        </w:tc>
      </w:tr>
      <w:tr w:rsidR="00B4562A" w:rsidRPr="009B03A2" w14:paraId="116652B7" w14:textId="77777777" w:rsidTr="00484235">
        <w:trPr>
          <w:trHeight w:val="431"/>
        </w:trPr>
        <w:tc>
          <w:tcPr>
            <w:tcW w:w="527" w:type="dxa"/>
            <w:vAlign w:val="center"/>
          </w:tcPr>
          <w:p w14:paraId="11658A9F" w14:textId="074252E8"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15</w:t>
            </w:r>
          </w:p>
        </w:tc>
        <w:tc>
          <w:tcPr>
            <w:tcW w:w="1599" w:type="dxa"/>
            <w:vAlign w:val="center"/>
          </w:tcPr>
          <w:p w14:paraId="7F83BB24"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様式第9</w:t>
            </w:r>
          </w:p>
        </w:tc>
        <w:tc>
          <w:tcPr>
            <w:tcW w:w="6237" w:type="dxa"/>
            <w:vAlign w:val="center"/>
          </w:tcPr>
          <w:p w14:paraId="7BAF5BEB"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lang w:eastAsia="zh-CN"/>
              </w:rPr>
              <w:t>消費税額及び地方消費税額の額の確定に伴う報告書</w:t>
            </w:r>
          </w:p>
        </w:tc>
      </w:tr>
      <w:tr w:rsidR="00B4562A" w:rsidRPr="009B03A2" w14:paraId="142DABB1" w14:textId="77777777" w:rsidTr="00484235">
        <w:trPr>
          <w:trHeight w:val="431"/>
        </w:trPr>
        <w:tc>
          <w:tcPr>
            <w:tcW w:w="527" w:type="dxa"/>
            <w:vAlign w:val="center"/>
          </w:tcPr>
          <w:p w14:paraId="1D7FF233" w14:textId="5C8979D9"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16</w:t>
            </w:r>
          </w:p>
        </w:tc>
        <w:tc>
          <w:tcPr>
            <w:tcW w:w="1599" w:type="dxa"/>
            <w:vAlign w:val="center"/>
          </w:tcPr>
          <w:p w14:paraId="507B5F73"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様式第10</w:t>
            </w:r>
          </w:p>
        </w:tc>
        <w:tc>
          <w:tcPr>
            <w:tcW w:w="6237" w:type="dxa"/>
            <w:vAlign w:val="center"/>
          </w:tcPr>
          <w:p w14:paraId="28099F36"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lang w:eastAsia="zh-CN"/>
              </w:rPr>
              <w:t>取得財産等管理台帳</w:t>
            </w:r>
          </w:p>
        </w:tc>
      </w:tr>
      <w:tr w:rsidR="00B4562A" w:rsidRPr="009B03A2" w14:paraId="36DD471F" w14:textId="77777777" w:rsidTr="00484235">
        <w:trPr>
          <w:trHeight w:val="431"/>
        </w:trPr>
        <w:tc>
          <w:tcPr>
            <w:tcW w:w="527" w:type="dxa"/>
            <w:vAlign w:val="center"/>
          </w:tcPr>
          <w:p w14:paraId="37206D4F" w14:textId="26C33DAA"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17</w:t>
            </w:r>
          </w:p>
        </w:tc>
        <w:tc>
          <w:tcPr>
            <w:tcW w:w="1599" w:type="dxa"/>
            <w:vAlign w:val="center"/>
          </w:tcPr>
          <w:p w14:paraId="720E3887"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様式第11</w:t>
            </w:r>
          </w:p>
        </w:tc>
        <w:tc>
          <w:tcPr>
            <w:tcW w:w="6237" w:type="dxa"/>
            <w:vAlign w:val="center"/>
          </w:tcPr>
          <w:p w14:paraId="269B822A"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lang w:eastAsia="zh-CN"/>
              </w:rPr>
              <w:t>取得財産等管理明細表</w:t>
            </w:r>
          </w:p>
        </w:tc>
      </w:tr>
      <w:tr w:rsidR="00B4562A" w:rsidRPr="009B03A2" w14:paraId="7AE4CB07" w14:textId="77777777" w:rsidTr="00484235">
        <w:trPr>
          <w:trHeight w:val="431"/>
        </w:trPr>
        <w:tc>
          <w:tcPr>
            <w:tcW w:w="527" w:type="dxa"/>
            <w:vAlign w:val="center"/>
          </w:tcPr>
          <w:p w14:paraId="61FE3D23" w14:textId="39EA627A" w:rsidR="00B4562A" w:rsidRPr="009B03A2" w:rsidRDefault="00B4562A" w:rsidP="00B4562A">
            <w:pPr>
              <w:pStyle w:val="a3"/>
              <w:spacing w:line="15" w:lineRule="atLeast"/>
              <w:rPr>
                <w:rFonts w:ascii="ＭＳ 明朝" w:hAnsi="ＭＳ 明朝"/>
                <w:color w:val="000000"/>
                <w:spacing w:val="0"/>
                <w:sz w:val="22"/>
                <w:szCs w:val="22"/>
                <w:lang w:eastAsia="zh-CN"/>
              </w:rPr>
            </w:pPr>
            <w:r>
              <w:rPr>
                <w:rFonts w:ascii="ＭＳ 明朝" w:hAnsi="ＭＳ 明朝" w:hint="eastAsia"/>
                <w:color w:val="000000"/>
                <w:spacing w:val="0"/>
                <w:sz w:val="22"/>
                <w:szCs w:val="22"/>
              </w:rPr>
              <w:t>18</w:t>
            </w:r>
          </w:p>
        </w:tc>
        <w:tc>
          <w:tcPr>
            <w:tcW w:w="1599" w:type="dxa"/>
            <w:vAlign w:val="center"/>
          </w:tcPr>
          <w:p w14:paraId="717C4F7D"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様式第12</w:t>
            </w:r>
          </w:p>
        </w:tc>
        <w:tc>
          <w:tcPr>
            <w:tcW w:w="6237" w:type="dxa"/>
            <w:vAlign w:val="center"/>
          </w:tcPr>
          <w:p w14:paraId="49025E34" w14:textId="1A3036C8" w:rsidR="00B4562A" w:rsidRPr="009B03A2" w:rsidRDefault="00B4562A" w:rsidP="00B4562A">
            <w:pPr>
              <w:pStyle w:val="a3"/>
              <w:spacing w:line="15" w:lineRule="atLeast"/>
              <w:rPr>
                <w:rFonts w:ascii="ＭＳ 明朝" w:hAnsi="ＭＳ 明朝"/>
                <w:color w:val="000000"/>
                <w:spacing w:val="0"/>
                <w:sz w:val="22"/>
                <w:szCs w:val="22"/>
                <w:lang w:eastAsia="zh-CN"/>
              </w:rPr>
            </w:pPr>
            <w:r w:rsidRPr="00796BCE">
              <w:rPr>
                <w:rFonts w:ascii="ＭＳ 明朝" w:hAnsi="ＭＳ 明朝" w:hint="eastAsia"/>
                <w:color w:val="000000"/>
                <w:spacing w:val="0"/>
                <w:sz w:val="22"/>
                <w:szCs w:val="22"/>
                <w:lang w:eastAsia="zh-CN"/>
              </w:rPr>
              <w:t>再配達率削減緊急対策事業</w:t>
            </w:r>
            <w:r w:rsidRPr="009B03A2">
              <w:rPr>
                <w:rFonts w:ascii="ＭＳ 明朝" w:hAnsi="ＭＳ 明朝" w:hint="eastAsia"/>
                <w:color w:val="000000"/>
                <w:spacing w:val="0"/>
                <w:sz w:val="22"/>
                <w:szCs w:val="22"/>
                <w:lang w:eastAsia="zh-CN"/>
              </w:rPr>
              <w:t>費補助金財産処分承認申請書</w:t>
            </w:r>
          </w:p>
        </w:tc>
      </w:tr>
      <w:tr w:rsidR="00B4562A" w:rsidRPr="009B03A2" w14:paraId="369F3FA0" w14:textId="77777777" w:rsidTr="00484235">
        <w:trPr>
          <w:trHeight w:val="431"/>
        </w:trPr>
        <w:tc>
          <w:tcPr>
            <w:tcW w:w="527" w:type="dxa"/>
            <w:vAlign w:val="center"/>
          </w:tcPr>
          <w:p w14:paraId="364DB917" w14:textId="34FD6C02" w:rsidR="00B4562A" w:rsidRPr="009B03A2"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19</w:t>
            </w:r>
          </w:p>
        </w:tc>
        <w:tc>
          <w:tcPr>
            <w:tcW w:w="1599" w:type="dxa"/>
            <w:vAlign w:val="center"/>
          </w:tcPr>
          <w:p w14:paraId="5EC27069" w14:textId="77777777" w:rsidR="00B4562A" w:rsidRPr="00FE5AD8" w:rsidRDefault="00B4562A" w:rsidP="00B4562A">
            <w:pPr>
              <w:pStyle w:val="a3"/>
              <w:spacing w:line="15" w:lineRule="atLeast"/>
              <w:rPr>
                <w:rFonts w:ascii="ＭＳ 明朝" w:hAnsi="ＭＳ 明朝"/>
                <w:color w:val="000000"/>
                <w:spacing w:val="0"/>
                <w:sz w:val="22"/>
                <w:szCs w:val="22"/>
                <w:lang w:eastAsia="zh-CN"/>
              </w:rPr>
            </w:pPr>
            <w:r w:rsidRPr="006D08C8">
              <w:rPr>
                <w:rFonts w:ascii="ＭＳ 明朝" w:hAnsi="ＭＳ 明朝" w:hint="eastAsia"/>
                <w:color w:val="000000"/>
                <w:spacing w:val="0"/>
                <w:sz w:val="22"/>
                <w:szCs w:val="22"/>
              </w:rPr>
              <w:t>様式第</w:t>
            </w:r>
            <w:r>
              <w:rPr>
                <w:rFonts w:ascii="ＭＳ 明朝" w:hAnsi="ＭＳ 明朝" w:hint="eastAsia"/>
                <w:color w:val="000000"/>
                <w:spacing w:val="0"/>
                <w:sz w:val="22"/>
                <w:szCs w:val="22"/>
              </w:rPr>
              <w:t>13</w:t>
            </w:r>
          </w:p>
        </w:tc>
        <w:tc>
          <w:tcPr>
            <w:tcW w:w="6237" w:type="dxa"/>
            <w:vAlign w:val="center"/>
          </w:tcPr>
          <w:p w14:paraId="645F49CE" w14:textId="3021B566" w:rsidR="00B4562A" w:rsidRPr="009B03A2" w:rsidRDefault="00B4562A" w:rsidP="00B4562A">
            <w:pPr>
              <w:pStyle w:val="af9"/>
              <w:ind w:right="184"/>
              <w:rPr>
                <w:sz w:val="22"/>
                <w:szCs w:val="22"/>
              </w:rPr>
            </w:pPr>
            <w:r w:rsidRPr="00796BCE">
              <w:rPr>
                <w:rFonts w:hint="eastAsia"/>
                <w:color w:val="000000"/>
                <w:sz w:val="22"/>
                <w:szCs w:val="22"/>
                <w:lang w:eastAsia="zh-CN"/>
              </w:rPr>
              <w:t>再配達率削減緊急対策事業</w:t>
            </w:r>
            <w:r w:rsidRPr="009B03A2">
              <w:rPr>
                <w:rFonts w:hint="eastAsia"/>
                <w:color w:val="000000"/>
                <w:sz w:val="22"/>
                <w:szCs w:val="22"/>
                <w:lang w:eastAsia="zh-CN"/>
              </w:rPr>
              <w:t>費</w:t>
            </w:r>
            <w:r>
              <w:rPr>
                <w:rFonts w:hint="eastAsia"/>
                <w:color w:val="000000"/>
                <w:sz w:val="22"/>
                <w:szCs w:val="22"/>
              </w:rPr>
              <w:t>補助金</w:t>
            </w:r>
            <w:r>
              <w:rPr>
                <w:rFonts w:hint="eastAsia"/>
                <w:sz w:val="22"/>
                <w:szCs w:val="22"/>
              </w:rPr>
              <w:t>交付申請取</w:t>
            </w:r>
            <w:r w:rsidRPr="009B03A2">
              <w:rPr>
                <w:rFonts w:hint="eastAsia"/>
                <w:sz w:val="22"/>
                <w:szCs w:val="22"/>
              </w:rPr>
              <w:t>下げ届出書</w:t>
            </w:r>
          </w:p>
        </w:tc>
      </w:tr>
      <w:tr w:rsidR="00B4562A" w:rsidRPr="009B03A2" w14:paraId="3A9C2388" w14:textId="77777777" w:rsidTr="00484235">
        <w:trPr>
          <w:trHeight w:val="431"/>
        </w:trPr>
        <w:tc>
          <w:tcPr>
            <w:tcW w:w="527" w:type="dxa"/>
            <w:vAlign w:val="center"/>
          </w:tcPr>
          <w:p w14:paraId="1658A429" w14:textId="56C97EFE" w:rsidR="00B4562A" w:rsidRPr="009B03A2"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20</w:t>
            </w:r>
          </w:p>
        </w:tc>
        <w:tc>
          <w:tcPr>
            <w:tcW w:w="1599" w:type="dxa"/>
            <w:vAlign w:val="center"/>
          </w:tcPr>
          <w:p w14:paraId="619E73DD" w14:textId="77777777" w:rsidR="00B4562A" w:rsidRPr="00FE5AD8" w:rsidRDefault="00B4562A" w:rsidP="00B4562A">
            <w:pPr>
              <w:pStyle w:val="a3"/>
              <w:spacing w:line="15" w:lineRule="atLeast"/>
              <w:rPr>
                <w:rFonts w:ascii="ＭＳ 明朝" w:hAnsi="ＭＳ 明朝"/>
                <w:color w:val="000000"/>
                <w:spacing w:val="0"/>
                <w:sz w:val="22"/>
                <w:szCs w:val="22"/>
                <w:lang w:eastAsia="zh-CN"/>
              </w:rPr>
            </w:pPr>
            <w:r w:rsidRPr="006D08C8">
              <w:rPr>
                <w:rFonts w:ascii="ＭＳ 明朝" w:hAnsi="ＭＳ 明朝" w:hint="eastAsia"/>
                <w:color w:val="000000"/>
                <w:spacing w:val="0"/>
                <w:sz w:val="22"/>
                <w:szCs w:val="22"/>
              </w:rPr>
              <w:t>様式第</w:t>
            </w:r>
            <w:r>
              <w:rPr>
                <w:rFonts w:ascii="ＭＳ 明朝" w:hAnsi="ＭＳ 明朝" w:hint="eastAsia"/>
                <w:color w:val="000000"/>
                <w:spacing w:val="0"/>
                <w:sz w:val="22"/>
                <w:szCs w:val="22"/>
              </w:rPr>
              <w:t>14</w:t>
            </w:r>
          </w:p>
        </w:tc>
        <w:tc>
          <w:tcPr>
            <w:tcW w:w="6237" w:type="dxa"/>
            <w:vAlign w:val="center"/>
          </w:tcPr>
          <w:p w14:paraId="16CFBD41" w14:textId="45421E5B" w:rsidR="00B4562A" w:rsidRPr="009B03A2" w:rsidRDefault="00B4562A" w:rsidP="00B4562A">
            <w:pPr>
              <w:pStyle w:val="a3"/>
              <w:spacing w:line="15" w:lineRule="atLeast"/>
              <w:rPr>
                <w:rFonts w:ascii="ＭＳ 明朝" w:hAnsi="ＭＳ 明朝"/>
                <w:color w:val="000000"/>
                <w:spacing w:val="0"/>
                <w:sz w:val="22"/>
                <w:szCs w:val="22"/>
                <w:lang w:eastAsia="zh-CN"/>
              </w:rPr>
            </w:pPr>
            <w:r w:rsidRPr="00796BCE">
              <w:rPr>
                <w:rFonts w:ascii="ＭＳ 明朝" w:hAnsi="ＭＳ 明朝" w:hint="eastAsia"/>
                <w:color w:val="000000"/>
                <w:spacing w:val="0"/>
                <w:sz w:val="22"/>
                <w:szCs w:val="22"/>
                <w:lang w:eastAsia="zh-CN"/>
              </w:rPr>
              <w:t>再配達率削減緊急対策事業</w:t>
            </w:r>
            <w:r w:rsidRPr="009B03A2">
              <w:rPr>
                <w:rFonts w:ascii="ＭＳ 明朝" w:hAnsi="ＭＳ 明朝" w:hint="eastAsia"/>
                <w:color w:val="000000"/>
                <w:spacing w:val="0"/>
                <w:sz w:val="22"/>
                <w:szCs w:val="22"/>
                <w:lang w:eastAsia="zh-CN"/>
              </w:rPr>
              <w:t>費</w:t>
            </w:r>
            <w:r w:rsidRPr="009B03A2">
              <w:rPr>
                <w:rFonts w:ascii="ＭＳ 明朝" w:hAnsi="ＭＳ 明朝" w:hint="eastAsia"/>
                <w:sz w:val="22"/>
                <w:szCs w:val="22"/>
                <w:lang w:eastAsia="zh-TW"/>
              </w:rPr>
              <w:t>補助金交付</w:t>
            </w:r>
            <w:r>
              <w:rPr>
                <w:rFonts w:ascii="ＭＳ 明朝" w:hAnsi="ＭＳ 明朝" w:hint="eastAsia"/>
                <w:sz w:val="22"/>
                <w:szCs w:val="22"/>
                <w:lang w:eastAsia="zh-TW"/>
              </w:rPr>
              <w:t>取消</w:t>
            </w:r>
            <w:r w:rsidRPr="009B03A2">
              <w:rPr>
                <w:rFonts w:ascii="ＭＳ 明朝" w:hAnsi="ＭＳ 明朝" w:hint="eastAsia"/>
                <w:sz w:val="22"/>
                <w:szCs w:val="22"/>
                <w:lang w:eastAsia="zh-TW"/>
              </w:rPr>
              <w:t>通知書</w:t>
            </w:r>
          </w:p>
        </w:tc>
      </w:tr>
      <w:tr w:rsidR="00B4562A" w:rsidRPr="009B03A2" w14:paraId="01CEDCF9" w14:textId="77777777" w:rsidTr="00484235">
        <w:trPr>
          <w:trHeight w:val="431"/>
        </w:trPr>
        <w:tc>
          <w:tcPr>
            <w:tcW w:w="527" w:type="dxa"/>
            <w:vAlign w:val="center"/>
          </w:tcPr>
          <w:p w14:paraId="130BE5BC" w14:textId="768E3749" w:rsidR="00B4562A" w:rsidRPr="009B03A2"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21</w:t>
            </w:r>
          </w:p>
        </w:tc>
        <w:tc>
          <w:tcPr>
            <w:tcW w:w="1599" w:type="dxa"/>
            <w:vAlign w:val="center"/>
          </w:tcPr>
          <w:p w14:paraId="4A792228" w14:textId="77777777" w:rsidR="00B4562A" w:rsidRPr="00FE5AD8" w:rsidRDefault="00B4562A" w:rsidP="00B4562A">
            <w:pPr>
              <w:pStyle w:val="a3"/>
              <w:spacing w:line="15" w:lineRule="atLeast"/>
              <w:rPr>
                <w:rFonts w:ascii="ＭＳ 明朝" w:hAnsi="ＭＳ 明朝"/>
                <w:color w:val="000000"/>
                <w:spacing w:val="0"/>
                <w:sz w:val="22"/>
                <w:szCs w:val="22"/>
                <w:lang w:eastAsia="zh-CN"/>
              </w:rPr>
            </w:pPr>
            <w:r w:rsidRPr="006D08C8">
              <w:rPr>
                <w:rFonts w:ascii="ＭＳ 明朝" w:hAnsi="ＭＳ 明朝" w:hint="eastAsia"/>
                <w:color w:val="000000"/>
                <w:spacing w:val="0"/>
                <w:sz w:val="22"/>
                <w:szCs w:val="22"/>
              </w:rPr>
              <w:t>様式第</w:t>
            </w:r>
            <w:r>
              <w:rPr>
                <w:rFonts w:ascii="ＭＳ 明朝" w:hAnsi="ＭＳ 明朝" w:hint="eastAsia"/>
                <w:color w:val="000000"/>
                <w:spacing w:val="0"/>
                <w:sz w:val="22"/>
                <w:szCs w:val="22"/>
              </w:rPr>
              <w:t>15</w:t>
            </w:r>
          </w:p>
        </w:tc>
        <w:tc>
          <w:tcPr>
            <w:tcW w:w="6237" w:type="dxa"/>
            <w:vAlign w:val="center"/>
          </w:tcPr>
          <w:p w14:paraId="24202F9A" w14:textId="77777777" w:rsidR="00B4562A" w:rsidRPr="009B03A2" w:rsidRDefault="00B4562A" w:rsidP="00B4562A">
            <w:pPr>
              <w:pStyle w:val="a3"/>
              <w:spacing w:line="15" w:lineRule="atLeast"/>
              <w:rPr>
                <w:rFonts w:ascii="ＭＳ 明朝" w:hAnsi="ＭＳ 明朝"/>
                <w:color w:val="000000"/>
                <w:spacing w:val="0"/>
                <w:sz w:val="22"/>
                <w:szCs w:val="22"/>
                <w:lang w:eastAsia="zh-CN"/>
              </w:rPr>
            </w:pPr>
            <w:r w:rsidRPr="009B03A2">
              <w:rPr>
                <w:rFonts w:ascii="ＭＳ 明朝" w:hAnsi="ＭＳ 明朝" w:hint="eastAsia"/>
                <w:sz w:val="22"/>
                <w:szCs w:val="22"/>
              </w:rPr>
              <w:t>補助対象経費内訳書</w:t>
            </w:r>
          </w:p>
        </w:tc>
      </w:tr>
      <w:tr w:rsidR="00B4562A" w:rsidRPr="009B03A2" w14:paraId="14074D06" w14:textId="77777777" w:rsidTr="00484235">
        <w:trPr>
          <w:trHeight w:val="431"/>
        </w:trPr>
        <w:tc>
          <w:tcPr>
            <w:tcW w:w="527" w:type="dxa"/>
            <w:vAlign w:val="center"/>
          </w:tcPr>
          <w:p w14:paraId="2FB15A3E" w14:textId="1DA7EAFE" w:rsidR="00B4562A" w:rsidRPr="009B03A2"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22</w:t>
            </w:r>
          </w:p>
        </w:tc>
        <w:tc>
          <w:tcPr>
            <w:tcW w:w="1599" w:type="dxa"/>
            <w:vAlign w:val="center"/>
          </w:tcPr>
          <w:p w14:paraId="41DFDBC2" w14:textId="2CB15061" w:rsidR="00B4562A" w:rsidRPr="00FE5AD8" w:rsidRDefault="00B4562A" w:rsidP="00B4562A">
            <w:pPr>
              <w:pStyle w:val="a3"/>
              <w:spacing w:line="15" w:lineRule="atLeast"/>
              <w:rPr>
                <w:rFonts w:ascii="ＭＳ 明朝" w:hAnsi="ＭＳ 明朝"/>
                <w:color w:val="000000"/>
                <w:spacing w:val="0"/>
                <w:sz w:val="22"/>
                <w:szCs w:val="22"/>
                <w:lang w:eastAsia="zh-CN"/>
              </w:rPr>
            </w:pPr>
            <w:r w:rsidRPr="006D08C8">
              <w:rPr>
                <w:rFonts w:ascii="ＭＳ 明朝" w:hAnsi="ＭＳ 明朝" w:hint="eastAsia"/>
                <w:sz w:val="22"/>
                <w:szCs w:val="22"/>
              </w:rPr>
              <w:t>様式第</w:t>
            </w:r>
            <w:r>
              <w:rPr>
                <w:rFonts w:ascii="ＭＳ 明朝" w:hAnsi="ＭＳ 明朝" w:hint="eastAsia"/>
                <w:sz w:val="22"/>
                <w:szCs w:val="22"/>
              </w:rPr>
              <w:t>16</w:t>
            </w:r>
          </w:p>
        </w:tc>
        <w:tc>
          <w:tcPr>
            <w:tcW w:w="6237" w:type="dxa"/>
            <w:vAlign w:val="center"/>
          </w:tcPr>
          <w:p w14:paraId="43FE7625" w14:textId="54F008BF" w:rsidR="00B4562A" w:rsidRPr="009B03A2" w:rsidRDefault="00B4562A" w:rsidP="00B4562A">
            <w:pPr>
              <w:pStyle w:val="a3"/>
              <w:spacing w:line="15" w:lineRule="atLeast"/>
              <w:rPr>
                <w:rFonts w:ascii="ＭＳ 明朝" w:hAnsi="ＭＳ 明朝"/>
                <w:color w:val="000000"/>
                <w:spacing w:val="0"/>
                <w:sz w:val="22"/>
                <w:szCs w:val="22"/>
                <w:lang w:eastAsia="zh-CN"/>
              </w:rPr>
            </w:pPr>
            <w:r w:rsidRPr="00796BCE">
              <w:rPr>
                <w:rFonts w:ascii="ＭＳ 明朝" w:hAnsi="ＭＳ 明朝" w:hint="eastAsia"/>
                <w:color w:val="000000"/>
                <w:spacing w:val="0"/>
                <w:sz w:val="22"/>
                <w:szCs w:val="22"/>
                <w:lang w:eastAsia="zh-CN"/>
              </w:rPr>
              <w:t>再配達率削減緊急対策事業</w:t>
            </w:r>
            <w:r w:rsidRPr="009B03A2">
              <w:rPr>
                <w:rFonts w:ascii="ＭＳ 明朝" w:hAnsi="ＭＳ 明朝" w:hint="eastAsia"/>
                <w:color w:val="000000"/>
                <w:spacing w:val="0"/>
                <w:sz w:val="22"/>
                <w:szCs w:val="22"/>
                <w:lang w:eastAsia="zh-CN"/>
              </w:rPr>
              <w:t>費</w:t>
            </w:r>
            <w:r w:rsidRPr="009B03A2">
              <w:rPr>
                <w:rFonts w:ascii="ＭＳ 明朝" w:hAnsi="ＭＳ 明朝" w:hint="eastAsia"/>
                <w:sz w:val="22"/>
                <w:szCs w:val="22"/>
              </w:rPr>
              <w:t>補助</w:t>
            </w:r>
            <w:r>
              <w:rPr>
                <w:rFonts w:ascii="ＭＳ 明朝" w:hAnsi="ＭＳ 明朝" w:hint="eastAsia"/>
                <w:sz w:val="22"/>
                <w:szCs w:val="22"/>
              </w:rPr>
              <w:t>金</w:t>
            </w:r>
            <w:r w:rsidRPr="009B03A2">
              <w:rPr>
                <w:rFonts w:ascii="ＭＳ 明朝" w:hAnsi="ＭＳ 明朝" w:hint="eastAsia"/>
                <w:sz w:val="22"/>
                <w:szCs w:val="22"/>
              </w:rPr>
              <w:t>事業による収入内訳書</w:t>
            </w:r>
          </w:p>
        </w:tc>
      </w:tr>
      <w:tr w:rsidR="00B4562A" w:rsidRPr="009B03A2" w14:paraId="11047253" w14:textId="77777777" w:rsidTr="00484235">
        <w:trPr>
          <w:trHeight w:val="431"/>
        </w:trPr>
        <w:tc>
          <w:tcPr>
            <w:tcW w:w="527" w:type="dxa"/>
            <w:vAlign w:val="center"/>
          </w:tcPr>
          <w:p w14:paraId="7722A203" w14:textId="5C50467B" w:rsidR="00B4562A" w:rsidRPr="009B03A2" w:rsidRDefault="00B4562A" w:rsidP="00B4562A">
            <w:pPr>
              <w:pStyle w:val="a3"/>
              <w:spacing w:line="15" w:lineRule="atLeast"/>
              <w:rPr>
                <w:rFonts w:ascii="ＭＳ 明朝" w:hAnsi="ＭＳ 明朝"/>
                <w:color w:val="000000"/>
                <w:spacing w:val="0"/>
                <w:sz w:val="22"/>
                <w:szCs w:val="22"/>
              </w:rPr>
            </w:pPr>
            <w:r>
              <w:rPr>
                <w:rFonts w:ascii="ＭＳ 明朝" w:hAnsi="ＭＳ 明朝" w:hint="eastAsia"/>
                <w:color w:val="000000"/>
                <w:spacing w:val="0"/>
                <w:sz w:val="22"/>
                <w:szCs w:val="22"/>
              </w:rPr>
              <w:t>23</w:t>
            </w:r>
          </w:p>
        </w:tc>
        <w:tc>
          <w:tcPr>
            <w:tcW w:w="1599" w:type="dxa"/>
            <w:vAlign w:val="center"/>
          </w:tcPr>
          <w:p w14:paraId="06AE4E32" w14:textId="33C8DA44" w:rsidR="00B4562A" w:rsidRPr="00FE5AD8" w:rsidRDefault="00B4562A" w:rsidP="00B4562A">
            <w:pPr>
              <w:pStyle w:val="a3"/>
              <w:spacing w:line="15" w:lineRule="atLeast"/>
              <w:rPr>
                <w:rFonts w:ascii="ＭＳ 明朝" w:hAnsi="ＭＳ 明朝"/>
                <w:color w:val="000000"/>
                <w:spacing w:val="0"/>
                <w:sz w:val="22"/>
                <w:szCs w:val="22"/>
                <w:lang w:eastAsia="zh-CN"/>
              </w:rPr>
            </w:pPr>
            <w:r w:rsidRPr="006D08C8">
              <w:rPr>
                <w:rFonts w:ascii="ＭＳ 明朝" w:hAnsi="ＭＳ 明朝" w:hint="eastAsia"/>
                <w:sz w:val="22"/>
                <w:szCs w:val="22"/>
              </w:rPr>
              <w:t>様式第</w:t>
            </w:r>
            <w:r>
              <w:rPr>
                <w:rFonts w:ascii="ＭＳ 明朝" w:hAnsi="ＭＳ 明朝" w:hint="eastAsia"/>
                <w:sz w:val="22"/>
                <w:szCs w:val="22"/>
              </w:rPr>
              <w:t>17</w:t>
            </w:r>
          </w:p>
        </w:tc>
        <w:tc>
          <w:tcPr>
            <w:tcW w:w="6237" w:type="dxa"/>
            <w:vAlign w:val="center"/>
          </w:tcPr>
          <w:p w14:paraId="67FA8670" w14:textId="18913DE7" w:rsidR="00B4562A" w:rsidRPr="009B03A2" w:rsidRDefault="00B4562A" w:rsidP="00B4562A">
            <w:pPr>
              <w:pStyle w:val="af9"/>
              <w:ind w:right="184"/>
              <w:rPr>
                <w:sz w:val="22"/>
                <w:szCs w:val="22"/>
                <w:lang w:eastAsia="zh-TW"/>
              </w:rPr>
            </w:pPr>
            <w:r w:rsidRPr="00796BCE">
              <w:rPr>
                <w:rFonts w:hint="eastAsia"/>
                <w:color w:val="000000"/>
                <w:sz w:val="22"/>
                <w:szCs w:val="22"/>
                <w:lang w:eastAsia="zh-CN"/>
              </w:rPr>
              <w:t>再配達率削減緊急対策事業</w:t>
            </w:r>
            <w:r w:rsidRPr="00687DD2">
              <w:rPr>
                <w:rFonts w:hint="eastAsia"/>
                <w:color w:val="000000"/>
                <w:sz w:val="22"/>
                <w:szCs w:val="22"/>
                <w:lang w:eastAsia="zh-CN"/>
              </w:rPr>
              <w:t>費補助金事業承継承認申請書</w:t>
            </w:r>
          </w:p>
        </w:tc>
      </w:tr>
    </w:tbl>
    <w:p w14:paraId="021D45B2" w14:textId="49C64ECC" w:rsidR="00D67B13" w:rsidRDefault="00D67B13">
      <w:pPr>
        <w:widowControl/>
        <w:jc w:val="left"/>
        <w:rPr>
          <w:color w:val="000000"/>
          <w:lang w:eastAsia="zh-CN"/>
        </w:rPr>
        <w:sectPr w:rsidR="00D67B13" w:rsidSect="00EE2414">
          <w:pgSz w:w="11910" w:h="16840"/>
          <w:pgMar w:top="1985" w:right="1701" w:bottom="1701" w:left="1701" w:header="720" w:footer="720" w:gutter="0"/>
          <w:cols w:space="720"/>
          <w:docGrid w:linePitch="286"/>
        </w:sectPr>
      </w:pPr>
      <w:r>
        <w:rPr>
          <w:color w:val="000000"/>
          <w:lang w:eastAsia="zh-CN"/>
        </w:rPr>
        <w:br w:type="page"/>
      </w:r>
    </w:p>
    <w:p w14:paraId="5A4F131F" w14:textId="77777777" w:rsidR="00D67B13" w:rsidRDefault="00D67B13">
      <w:pPr>
        <w:widowControl/>
        <w:jc w:val="left"/>
        <w:rPr>
          <w:rFonts w:cs="ＭＳ 明朝"/>
          <w:color w:val="000000"/>
          <w:kern w:val="0"/>
          <w:szCs w:val="21"/>
          <w:lang w:eastAsia="zh-CN"/>
        </w:rPr>
      </w:pPr>
    </w:p>
    <w:p w14:paraId="12E65950" w14:textId="3FC74281" w:rsidR="00AE1A21" w:rsidRPr="0047682F" w:rsidRDefault="00AE1A21" w:rsidP="0012594C">
      <w:pPr>
        <w:pStyle w:val="a3"/>
        <w:spacing w:line="15" w:lineRule="atLeast"/>
        <w:rPr>
          <w:color w:val="000000"/>
          <w:spacing w:val="0"/>
          <w:lang w:eastAsia="zh-CN"/>
        </w:rPr>
      </w:pPr>
      <w:r w:rsidRPr="0047682F">
        <w:rPr>
          <w:rFonts w:hint="eastAsia"/>
          <w:color w:val="000000"/>
          <w:spacing w:val="0"/>
          <w:lang w:eastAsia="zh-CN"/>
        </w:rPr>
        <w:t>（様式第１）</w:t>
      </w:r>
    </w:p>
    <w:p w14:paraId="29FD071D" w14:textId="05ABA40B" w:rsidR="00AE1A21" w:rsidRPr="0047682F" w:rsidRDefault="00FC1C5E" w:rsidP="0012594C">
      <w:pPr>
        <w:pStyle w:val="a3"/>
        <w:spacing w:line="15" w:lineRule="atLeast"/>
        <w:ind w:right="454"/>
        <w:jc w:val="right"/>
        <w:rPr>
          <w:color w:val="000000"/>
          <w:spacing w:val="0"/>
          <w:lang w:eastAsia="zh-CN"/>
        </w:rPr>
      </w:pPr>
      <w:r w:rsidRPr="0047682F">
        <w:rPr>
          <w:rFonts w:ascii="ＭＳ 明朝" w:hAnsi="ＭＳ 明朝" w:hint="eastAsia"/>
          <w:color w:val="000000"/>
          <w:lang w:eastAsia="zh-TW"/>
        </w:rPr>
        <w:t xml:space="preserve">文書番号　</w:t>
      </w:r>
      <w:r w:rsidR="001E158D" w:rsidRPr="0047682F">
        <w:rPr>
          <w:rFonts w:ascii="ＭＳ 明朝" w:hAnsi="ＭＳ 明朝" w:hint="eastAsia"/>
          <w:color w:val="000000"/>
          <w:lang w:eastAsia="zh-CN"/>
        </w:rPr>
        <w:t>第</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号</w:t>
      </w:r>
    </w:p>
    <w:p w14:paraId="6B06AE16" w14:textId="77777777" w:rsidR="00AE1A21" w:rsidRPr="0047682F" w:rsidRDefault="00A60FCB" w:rsidP="008B30C9">
      <w:pPr>
        <w:pStyle w:val="a3"/>
        <w:spacing w:line="15" w:lineRule="atLeast"/>
        <w:ind w:right="428"/>
        <w:jc w:val="right"/>
        <w:rPr>
          <w:color w:val="000000"/>
          <w:spacing w:val="0"/>
          <w:lang w:eastAsia="zh-CN"/>
        </w:rPr>
      </w:pPr>
      <w:r w:rsidRPr="0047682F">
        <w:rPr>
          <w:rFonts w:ascii="ＭＳ 明朝" w:hAnsi="ＭＳ 明朝" w:hint="eastAsia"/>
          <w:color w:val="000000"/>
          <w:lang w:eastAsia="zh-CN"/>
        </w:rPr>
        <w:t>令和</w:t>
      </w:r>
      <w:r w:rsidR="005B11BB" w:rsidRPr="0047682F">
        <w:rPr>
          <w:rFonts w:ascii="ＭＳ 明朝" w:hAnsi="ＭＳ 明朝"/>
          <w:color w:val="000000"/>
          <w:lang w:eastAsia="zh-CN"/>
        </w:rPr>
        <w:t xml:space="preserve">    </w:t>
      </w:r>
      <w:r w:rsidR="00AE1A21" w:rsidRPr="0047682F">
        <w:rPr>
          <w:rFonts w:ascii="ＭＳ 明朝" w:hAnsi="ＭＳ 明朝" w:hint="eastAsia"/>
          <w:color w:val="000000"/>
          <w:lang w:eastAsia="zh-CN"/>
        </w:rPr>
        <w:t>年</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月</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日</w:t>
      </w:r>
    </w:p>
    <w:p w14:paraId="7A5177ED" w14:textId="11BD01D7" w:rsidR="00D84BA3" w:rsidRPr="0047682F" w:rsidRDefault="004A7487" w:rsidP="008B30C9">
      <w:pPr>
        <w:pStyle w:val="a3"/>
        <w:spacing w:line="15" w:lineRule="atLeast"/>
        <w:ind w:firstLineChars="100" w:firstLine="212"/>
        <w:rPr>
          <w:rFonts w:ascii="ＭＳ 明朝" w:hAnsi="ＭＳ 明朝"/>
          <w:color w:val="000000"/>
          <w:lang w:eastAsia="zh-TW"/>
        </w:rPr>
      </w:pPr>
      <w:r>
        <w:rPr>
          <w:rFonts w:ascii="ＭＳ 明朝" w:hAnsi="ＭＳ 明朝" w:hint="eastAsia"/>
          <w:color w:val="000000"/>
          <w:spacing w:val="1"/>
          <w:lang w:eastAsia="zh-TW"/>
        </w:rPr>
        <w:t>一般社団法人　国際物流総合研究所</w:t>
      </w:r>
    </w:p>
    <w:p w14:paraId="2272BBB5" w14:textId="5DCD78A1" w:rsidR="00D84BA3" w:rsidRPr="0047682F" w:rsidRDefault="005A6516" w:rsidP="008B30C9">
      <w:pPr>
        <w:pStyle w:val="a3"/>
        <w:spacing w:line="15" w:lineRule="atLeast"/>
        <w:ind w:firstLineChars="100" w:firstLine="214"/>
        <w:rPr>
          <w:rFonts w:ascii="ＭＳ 明朝" w:hAnsi="ＭＳ 明朝"/>
          <w:color w:val="000000"/>
        </w:rPr>
      </w:pPr>
      <w:r>
        <w:rPr>
          <w:rFonts w:ascii="ＭＳ 明朝" w:hAnsi="ＭＳ 明朝" w:hint="eastAsia"/>
          <w:color w:val="000000"/>
        </w:rPr>
        <w:t>代表理事</w:t>
      </w:r>
      <w:r w:rsidR="007074F9" w:rsidRPr="0047682F">
        <w:rPr>
          <w:rFonts w:ascii="ＭＳ 明朝" w:hAnsi="ＭＳ 明朝" w:hint="eastAsia"/>
          <w:color w:val="000000"/>
        </w:rPr>
        <w:t xml:space="preserve">　殿</w:t>
      </w:r>
    </w:p>
    <w:p w14:paraId="2697C4EE" w14:textId="77777777" w:rsidR="007E7508" w:rsidRPr="0047682F" w:rsidRDefault="007E7508" w:rsidP="00E80154">
      <w:pPr>
        <w:pStyle w:val="a3"/>
        <w:spacing w:line="15" w:lineRule="atLeast"/>
        <w:ind w:firstLineChars="200" w:firstLine="428"/>
        <w:rPr>
          <w:rFonts w:ascii="ＭＳ 明朝" w:hAnsi="ＭＳ 明朝"/>
          <w:color w:val="000000"/>
        </w:rPr>
      </w:pPr>
    </w:p>
    <w:p w14:paraId="783E660D" w14:textId="03D6E915" w:rsidR="00A6717B" w:rsidRPr="0047682F" w:rsidRDefault="00A6717B" w:rsidP="00FC1C5E">
      <w:pPr>
        <w:pStyle w:val="a3"/>
        <w:wordWrap/>
        <w:spacing w:line="240" w:lineRule="atLeast"/>
        <w:ind w:firstLineChars="2100" w:firstLine="4452"/>
        <w:jc w:val="left"/>
        <w:rPr>
          <w:rFonts w:ascii="ＭＳ 明朝" w:hAnsi="ＭＳ 明朝"/>
          <w:color w:val="000000" w:themeColor="text1"/>
        </w:rPr>
      </w:pPr>
      <w:r w:rsidRPr="0047682F">
        <w:rPr>
          <w:rFonts w:ascii="ＭＳ 明朝" w:hAnsi="ＭＳ 明朝"/>
          <w:color w:val="000000" w:themeColor="text1"/>
          <w:spacing w:val="1"/>
        </w:rPr>
        <w:t xml:space="preserve"> </w:t>
      </w:r>
      <w:r w:rsidR="00FC1C5E" w:rsidRPr="0047682F">
        <w:rPr>
          <w:rFonts w:ascii="ＭＳ 明朝" w:hAnsi="ＭＳ 明朝" w:hint="eastAsia"/>
          <w:color w:val="000000" w:themeColor="text1"/>
          <w:spacing w:val="1"/>
        </w:rPr>
        <w:t xml:space="preserve">　　　　</w:t>
      </w:r>
      <w:r w:rsidR="00FC1C5E" w:rsidRPr="0047682F">
        <w:rPr>
          <w:rFonts w:ascii="ＭＳ 明朝" w:hAnsi="ＭＳ 明朝"/>
          <w:color w:val="000000" w:themeColor="text1"/>
          <w:spacing w:val="1"/>
        </w:rPr>
        <w:t xml:space="preserve"> </w:t>
      </w:r>
      <w:r w:rsidRPr="0047682F">
        <w:rPr>
          <w:rFonts w:ascii="ＭＳ 明朝" w:hAnsi="ＭＳ 明朝"/>
          <w:color w:val="000000" w:themeColor="text1"/>
          <w:spacing w:val="1"/>
        </w:rPr>
        <w:t xml:space="preserve">  </w:t>
      </w:r>
      <w:r w:rsidR="007B58D6" w:rsidRPr="0047682F">
        <w:rPr>
          <w:rFonts w:ascii="ＭＳ 明朝" w:hAnsi="ＭＳ 明朝"/>
          <w:color w:val="000000" w:themeColor="text1"/>
          <w:spacing w:val="1"/>
        </w:rPr>
        <w:tab/>
      </w:r>
      <w:r w:rsidR="00FC1C5E" w:rsidRPr="0047682F">
        <w:rPr>
          <w:rFonts w:hint="eastAsia"/>
        </w:rPr>
        <w:t>氏名</w:t>
      </w:r>
      <w:r w:rsidR="00FC1C5E" w:rsidRPr="0047682F">
        <w:t xml:space="preserve"> </w:t>
      </w:r>
      <w:r w:rsidR="00FC1C5E" w:rsidRPr="0047682F">
        <w:rPr>
          <w:rFonts w:hint="eastAsia"/>
        </w:rPr>
        <w:t>法人にあっては名称</w:t>
      </w:r>
    </w:p>
    <w:p w14:paraId="0CDDE727" w14:textId="71856070" w:rsidR="00A6717B" w:rsidRPr="0047682F" w:rsidRDefault="008B30C9" w:rsidP="007B58D6">
      <w:pPr>
        <w:pStyle w:val="a3"/>
        <w:wordWrap/>
        <w:spacing w:line="240" w:lineRule="atLeast"/>
        <w:ind w:firstLineChars="3245" w:firstLine="6944"/>
        <w:jc w:val="left"/>
        <w:rPr>
          <w:color w:val="000000" w:themeColor="text1"/>
          <w:spacing w:val="0"/>
        </w:rPr>
      </w:pPr>
      <w:r w:rsidRPr="0047682F">
        <w:rPr>
          <w:rFonts w:ascii="ＭＳ 明朝" w:hAnsi="ＭＳ 明朝" w:hint="eastAsia"/>
          <w:color w:val="000000" w:themeColor="text1"/>
        </w:rPr>
        <w:t>及び</w:t>
      </w:r>
      <w:r w:rsidR="00A6717B" w:rsidRPr="0047682F">
        <w:rPr>
          <w:rFonts w:ascii="ＭＳ 明朝" w:hAnsi="ＭＳ 明朝" w:hint="eastAsia"/>
          <w:color w:val="000000" w:themeColor="text1"/>
        </w:rPr>
        <w:t>代表者名</w:t>
      </w:r>
    </w:p>
    <w:p w14:paraId="7A09D56F" w14:textId="23C92399" w:rsidR="00880BA2" w:rsidRDefault="00880BA2" w:rsidP="00E80154">
      <w:pPr>
        <w:pStyle w:val="a3"/>
        <w:spacing w:line="15" w:lineRule="atLeast"/>
        <w:rPr>
          <w:rFonts w:ascii="ＭＳ 明朝" w:hAnsi="ＭＳ 明朝"/>
          <w:spacing w:val="1"/>
        </w:rPr>
      </w:pPr>
    </w:p>
    <w:p w14:paraId="766766F7" w14:textId="77777777" w:rsidR="00E51BF4" w:rsidRPr="0047682F" w:rsidRDefault="00E51BF4" w:rsidP="00E80154">
      <w:pPr>
        <w:pStyle w:val="a3"/>
        <w:spacing w:line="15" w:lineRule="atLeast"/>
        <w:rPr>
          <w:rFonts w:ascii="ＭＳ 明朝" w:hAnsi="ＭＳ 明朝"/>
        </w:rPr>
      </w:pPr>
    </w:p>
    <w:p w14:paraId="1729E888" w14:textId="77777777" w:rsidR="008B30C9" w:rsidRPr="0047682F" w:rsidRDefault="008B30C9" w:rsidP="00E80154">
      <w:pPr>
        <w:pStyle w:val="a3"/>
        <w:spacing w:line="15" w:lineRule="atLeast"/>
        <w:rPr>
          <w:rFonts w:ascii="ＭＳ 明朝" w:hAnsi="ＭＳ 明朝"/>
        </w:rPr>
      </w:pPr>
    </w:p>
    <w:p w14:paraId="11326D7A" w14:textId="2A007693" w:rsidR="00FC1C5E" w:rsidRPr="0047682F" w:rsidRDefault="005A6516" w:rsidP="00FC1C5E">
      <w:pPr>
        <w:pStyle w:val="af9"/>
        <w:ind w:right="184"/>
        <w:jc w:val="center"/>
      </w:pPr>
      <w:r w:rsidRPr="00796BCE">
        <w:rPr>
          <w:rFonts w:hint="eastAsia"/>
          <w:color w:val="000000"/>
          <w:sz w:val="22"/>
          <w:szCs w:val="22"/>
          <w:lang w:eastAsia="zh-CN"/>
        </w:rPr>
        <w:t>再配達率削減緊急対策事業</w:t>
      </w:r>
      <w:r w:rsidR="00FC1C5E" w:rsidRPr="0047682F">
        <w:rPr>
          <w:spacing w:val="-3"/>
        </w:rPr>
        <w:t>費補助金交付申請書</w:t>
      </w:r>
    </w:p>
    <w:p w14:paraId="5B3D5487" w14:textId="77777777" w:rsidR="00A0430B" w:rsidRPr="0047682F" w:rsidRDefault="00A0430B" w:rsidP="00E80154">
      <w:pPr>
        <w:pStyle w:val="a3"/>
        <w:spacing w:line="10" w:lineRule="atLeast"/>
        <w:rPr>
          <w:color w:val="000000"/>
          <w:spacing w:val="0"/>
        </w:rPr>
      </w:pPr>
    </w:p>
    <w:p w14:paraId="5FD5641B" w14:textId="7C4FA579" w:rsidR="00FC1C5E" w:rsidRPr="0047682F" w:rsidRDefault="005A6516" w:rsidP="00A15712">
      <w:pPr>
        <w:pStyle w:val="af9"/>
        <w:spacing w:line="321" w:lineRule="auto"/>
        <w:ind w:left="492" w:right="672" w:firstLine="211"/>
      </w:pPr>
      <w:r w:rsidRPr="00796BCE">
        <w:rPr>
          <w:rFonts w:hint="eastAsia"/>
          <w:color w:val="000000"/>
          <w:sz w:val="22"/>
          <w:szCs w:val="22"/>
          <w:lang w:eastAsia="zh-CN"/>
        </w:rPr>
        <w:t>再配達率削減緊急対策事業</w:t>
      </w:r>
      <w:r w:rsidR="00A15712" w:rsidRPr="0047682F">
        <w:rPr>
          <w:rFonts w:cs="ＭＳ ゴシック" w:hint="eastAsia"/>
          <w:color w:val="000000"/>
        </w:rPr>
        <w:t>費補助金交付規程</w:t>
      </w:r>
      <w:r w:rsidR="00A15712" w:rsidRPr="0047682F">
        <w:rPr>
          <w:rFonts w:hint="eastAsia"/>
          <w:color w:val="000000"/>
        </w:rPr>
        <w:t>（以下「交付規程」という。）</w:t>
      </w:r>
      <w:r w:rsidR="00FC1C5E" w:rsidRPr="0047682F">
        <w:rPr>
          <w:spacing w:val="-4"/>
        </w:rPr>
        <w:t>第</w:t>
      </w:r>
      <w:r w:rsidR="00FC1C5E" w:rsidRPr="0047682F">
        <w:rPr>
          <w:spacing w:val="-2"/>
        </w:rPr>
        <w:t>４条第１項の規定に基づき、上記補助金の交付について下記のとおり申請します。</w:t>
      </w:r>
    </w:p>
    <w:p w14:paraId="5CD94B19" w14:textId="77777777" w:rsidR="00FC1C5E" w:rsidRPr="0047682F" w:rsidRDefault="00FC1C5E" w:rsidP="00FC1C5E">
      <w:pPr>
        <w:pStyle w:val="af9"/>
        <w:spacing w:before="4"/>
        <w:rPr>
          <w:sz w:val="22"/>
        </w:rPr>
      </w:pPr>
    </w:p>
    <w:p w14:paraId="1722E197" w14:textId="77777777" w:rsidR="00FC1C5E" w:rsidRPr="0047682F" w:rsidRDefault="00FC1C5E" w:rsidP="00FC1C5E">
      <w:pPr>
        <w:pStyle w:val="af9"/>
        <w:spacing w:before="72"/>
        <w:ind w:right="186"/>
        <w:jc w:val="center"/>
      </w:pPr>
      <w:r w:rsidRPr="0047682F">
        <w:t>記</w:t>
      </w:r>
    </w:p>
    <w:p w14:paraId="303519B9" w14:textId="542E6CE1" w:rsidR="00FC1C5E" w:rsidRPr="0047682F" w:rsidRDefault="00FC1C5E" w:rsidP="0012594C">
      <w:pPr>
        <w:pStyle w:val="af9"/>
        <w:spacing w:before="91"/>
        <w:ind w:right="6419" w:firstLineChars="139" w:firstLine="284"/>
        <w:jc w:val="center"/>
      </w:pPr>
      <w:r w:rsidRPr="0047682F">
        <w:rPr>
          <w:spacing w:val="-3"/>
        </w:rPr>
        <w:t>１．</w:t>
      </w:r>
      <w:r w:rsidR="00A33AB8" w:rsidRPr="0047682F">
        <w:rPr>
          <w:spacing w:val="-4"/>
        </w:rPr>
        <w:t>間接</w:t>
      </w:r>
      <w:r w:rsidRPr="0047682F">
        <w:rPr>
          <w:spacing w:val="-3"/>
        </w:rPr>
        <w:t>補助事業の目的及び内容</w:t>
      </w:r>
    </w:p>
    <w:p w14:paraId="0AE07274" w14:textId="77777777" w:rsidR="00967D37" w:rsidRPr="0047682F" w:rsidRDefault="00FC1C5E" w:rsidP="0012594C">
      <w:pPr>
        <w:pStyle w:val="af9"/>
        <w:spacing w:afterLines="200" w:after="480" w:line="240" w:lineRule="atLeast"/>
        <w:ind w:leftChars="372" w:left="781" w:right="6277" w:firstLineChars="167" w:firstLine="351"/>
      </w:pPr>
      <w:r w:rsidRPr="0047682F">
        <w:t xml:space="preserve">別紙１ 実施計画書の通り </w:t>
      </w:r>
    </w:p>
    <w:p w14:paraId="0028AD12" w14:textId="5F9381A3" w:rsidR="00FC1C5E" w:rsidRPr="0047682F" w:rsidRDefault="00FC1C5E" w:rsidP="0012594C">
      <w:pPr>
        <w:pStyle w:val="af9"/>
        <w:spacing w:before="91" w:line="643" w:lineRule="auto"/>
        <w:ind w:left="492" w:right="5710" w:firstLineChars="106" w:firstLine="216"/>
      </w:pPr>
      <w:r w:rsidRPr="0047682F">
        <w:rPr>
          <w:spacing w:val="-3"/>
        </w:rPr>
        <w:t>２．</w:t>
      </w:r>
      <w:r w:rsidR="00A33AB8" w:rsidRPr="0047682F">
        <w:rPr>
          <w:spacing w:val="-4"/>
        </w:rPr>
        <w:t>間接</w:t>
      </w:r>
      <w:r w:rsidRPr="0047682F">
        <w:rPr>
          <w:spacing w:val="-3"/>
        </w:rPr>
        <w:t>補助事業の開始及び完了予定日</w:t>
      </w:r>
    </w:p>
    <w:p w14:paraId="33843D5E" w14:textId="56132053" w:rsidR="00FC1C5E" w:rsidRPr="0047682F" w:rsidRDefault="00FC1C5E" w:rsidP="0012594C">
      <w:pPr>
        <w:pStyle w:val="af9"/>
        <w:tabs>
          <w:tab w:val="left" w:pos="6798"/>
        </w:tabs>
        <w:spacing w:afterLines="200" w:after="480" w:line="240" w:lineRule="atLeast"/>
        <w:ind w:left="493" w:firstLineChars="105" w:firstLine="216"/>
      </w:pPr>
      <w:r w:rsidRPr="0047682F">
        <w:rPr>
          <w:spacing w:val="-2"/>
        </w:rPr>
        <w:t>３．</w:t>
      </w:r>
      <w:r w:rsidR="00A33AB8" w:rsidRPr="0047682F">
        <w:rPr>
          <w:spacing w:val="-4"/>
        </w:rPr>
        <w:t>間接</w:t>
      </w:r>
      <w:r w:rsidRPr="0047682F">
        <w:rPr>
          <w:spacing w:val="-2"/>
        </w:rPr>
        <w:t>補助事業に要する経</w:t>
      </w:r>
      <w:r w:rsidRPr="0047682F">
        <w:rPr>
          <w:spacing w:val="-10"/>
        </w:rPr>
        <w:t>費</w:t>
      </w:r>
      <w:r w:rsidRPr="0047682F">
        <w:tab/>
      </w:r>
      <w:r w:rsidRPr="0047682F">
        <w:rPr>
          <w:spacing w:val="-10"/>
        </w:rPr>
        <w:t>円</w:t>
      </w:r>
    </w:p>
    <w:p w14:paraId="02E29977" w14:textId="77777777" w:rsidR="00FC1C5E" w:rsidRPr="0047682F" w:rsidRDefault="00FC1C5E" w:rsidP="0012594C">
      <w:pPr>
        <w:pStyle w:val="af9"/>
        <w:tabs>
          <w:tab w:val="left" w:pos="6798"/>
        </w:tabs>
        <w:spacing w:afterLines="200" w:after="480" w:line="240" w:lineRule="atLeast"/>
        <w:ind w:left="493" w:firstLineChars="108" w:firstLine="222"/>
        <w:rPr>
          <w:lang w:eastAsia="zh-TW"/>
        </w:rPr>
      </w:pPr>
      <w:r w:rsidRPr="0047682F">
        <w:rPr>
          <w:spacing w:val="-2"/>
          <w:lang w:eastAsia="zh-TW"/>
        </w:rPr>
        <w:t>４．補助対象経</w:t>
      </w:r>
      <w:r w:rsidRPr="0047682F">
        <w:rPr>
          <w:spacing w:val="-10"/>
          <w:lang w:eastAsia="zh-TW"/>
        </w:rPr>
        <w:t>費</w:t>
      </w:r>
      <w:r w:rsidRPr="0047682F">
        <w:rPr>
          <w:lang w:eastAsia="zh-TW"/>
        </w:rPr>
        <w:tab/>
      </w:r>
      <w:r w:rsidRPr="0047682F">
        <w:rPr>
          <w:spacing w:val="-10"/>
          <w:lang w:eastAsia="zh-TW"/>
        </w:rPr>
        <w:t>円</w:t>
      </w:r>
    </w:p>
    <w:p w14:paraId="7C29DA4A" w14:textId="77777777" w:rsidR="00FC1C5E" w:rsidRPr="0047682F" w:rsidRDefault="00FC1C5E" w:rsidP="0012594C">
      <w:pPr>
        <w:pStyle w:val="af9"/>
        <w:tabs>
          <w:tab w:val="left" w:pos="6798"/>
        </w:tabs>
        <w:ind w:left="492" w:firstLineChars="105" w:firstLine="216"/>
        <w:rPr>
          <w:lang w:eastAsia="zh-TW"/>
        </w:rPr>
      </w:pPr>
      <w:r w:rsidRPr="0047682F">
        <w:rPr>
          <w:spacing w:val="-2"/>
          <w:lang w:eastAsia="zh-TW"/>
        </w:rPr>
        <w:t>５．補助金交付申請</w:t>
      </w:r>
      <w:r w:rsidRPr="0047682F">
        <w:rPr>
          <w:spacing w:val="-10"/>
          <w:lang w:eastAsia="zh-TW"/>
        </w:rPr>
        <w:t>額</w:t>
      </w:r>
      <w:r w:rsidRPr="0047682F">
        <w:rPr>
          <w:lang w:eastAsia="zh-TW"/>
        </w:rPr>
        <w:tab/>
      </w:r>
      <w:r w:rsidRPr="0047682F">
        <w:rPr>
          <w:spacing w:val="-10"/>
          <w:lang w:eastAsia="zh-TW"/>
        </w:rPr>
        <w:t>円</w:t>
      </w:r>
    </w:p>
    <w:p w14:paraId="6CA83620" w14:textId="77777777" w:rsidR="00FC1C5E" w:rsidRPr="0047682F" w:rsidRDefault="00FC1C5E" w:rsidP="0012594C">
      <w:pPr>
        <w:pStyle w:val="af9"/>
        <w:ind w:firstLineChars="139" w:firstLine="278"/>
        <w:rPr>
          <w:sz w:val="20"/>
          <w:lang w:eastAsia="zh-TW"/>
        </w:rPr>
      </w:pPr>
    </w:p>
    <w:p w14:paraId="0C316389" w14:textId="77777777" w:rsidR="00FC1C5E" w:rsidRPr="0047682F" w:rsidRDefault="00FC1C5E" w:rsidP="0012594C">
      <w:pPr>
        <w:pStyle w:val="af9"/>
        <w:spacing w:before="2"/>
        <w:ind w:firstLineChars="139" w:firstLine="208"/>
        <w:rPr>
          <w:sz w:val="15"/>
          <w:lang w:eastAsia="zh-TW"/>
        </w:rPr>
      </w:pPr>
    </w:p>
    <w:p w14:paraId="5DC446A0" w14:textId="36CBFEBF" w:rsidR="00FC1C5E" w:rsidRPr="0047682F" w:rsidRDefault="00FC1C5E" w:rsidP="0012594C">
      <w:pPr>
        <w:pStyle w:val="af9"/>
        <w:ind w:left="492" w:firstLineChars="105" w:firstLine="216"/>
      </w:pPr>
      <w:r w:rsidRPr="0047682F">
        <w:rPr>
          <w:spacing w:val="-2"/>
        </w:rPr>
        <w:t>６．</w:t>
      </w:r>
      <w:r w:rsidR="00A33AB8" w:rsidRPr="0047682F">
        <w:rPr>
          <w:spacing w:val="-4"/>
        </w:rPr>
        <w:t>間接</w:t>
      </w:r>
      <w:r w:rsidRPr="0047682F">
        <w:rPr>
          <w:spacing w:val="-2"/>
        </w:rPr>
        <w:t>補助事業に要する経費（※）</w:t>
      </w:r>
      <w:r w:rsidRPr="0047682F">
        <w:rPr>
          <w:spacing w:val="-3"/>
        </w:rPr>
        <w:t>、補助対象経費及び補助金の配分額</w:t>
      </w:r>
    </w:p>
    <w:p w14:paraId="01B81FCD" w14:textId="095C0DBA" w:rsidR="00967D37" w:rsidRPr="0047682F" w:rsidRDefault="00FC1C5E" w:rsidP="0012594C">
      <w:pPr>
        <w:pStyle w:val="af9"/>
        <w:spacing w:afterLines="100" w:after="240" w:line="240" w:lineRule="atLeast"/>
        <w:ind w:left="493" w:right="6458" w:firstLineChars="305" w:firstLine="640"/>
      </w:pPr>
      <w:r w:rsidRPr="0047682F">
        <w:t xml:space="preserve">別紙２ 経費内訳のとおり </w:t>
      </w:r>
    </w:p>
    <w:p w14:paraId="4DD64962" w14:textId="7254D9BB" w:rsidR="00FC1C5E" w:rsidRPr="0047682F" w:rsidRDefault="00FC1C5E" w:rsidP="0012594C">
      <w:pPr>
        <w:pStyle w:val="af9"/>
        <w:spacing w:afterLines="200" w:after="480" w:line="240" w:lineRule="atLeast"/>
        <w:ind w:left="493" w:right="6458" w:firstLineChars="139" w:firstLine="286"/>
        <w:rPr>
          <w:spacing w:val="-2"/>
        </w:rPr>
      </w:pPr>
      <w:r w:rsidRPr="0047682F">
        <w:rPr>
          <w:spacing w:val="-2"/>
        </w:rPr>
        <w:t>７．同上の金額の算出基礎</w:t>
      </w:r>
    </w:p>
    <w:p w14:paraId="61B683BC" w14:textId="20BC7387" w:rsidR="00967D37" w:rsidRPr="0012594C" w:rsidRDefault="00FC1C5E" w:rsidP="0012594C">
      <w:pPr>
        <w:pStyle w:val="af9"/>
        <w:spacing w:line="321" w:lineRule="auto"/>
        <w:ind w:left="704" w:right="3584" w:hanging="212"/>
        <w:rPr>
          <w:spacing w:val="-2"/>
          <w:sz w:val="20"/>
        </w:rPr>
      </w:pPr>
      <w:r w:rsidRPr="0012594C">
        <w:rPr>
          <w:spacing w:val="-2"/>
          <w:sz w:val="20"/>
        </w:rPr>
        <w:t>（注１）</w:t>
      </w:r>
      <w:r w:rsidR="00967D37" w:rsidRPr="0012594C">
        <w:rPr>
          <w:spacing w:val="-2"/>
          <w:sz w:val="20"/>
        </w:rPr>
        <w:t>本</w:t>
      </w:r>
      <w:r w:rsidRPr="0012594C">
        <w:rPr>
          <w:spacing w:val="-2"/>
          <w:sz w:val="20"/>
        </w:rPr>
        <w:t xml:space="preserve">申請書には、次の事項を記載した書面を添付すること。 </w:t>
      </w:r>
    </w:p>
    <w:p w14:paraId="30CA059A" w14:textId="2B874EAC" w:rsidR="00FC1C5E" w:rsidRPr="0012594C" w:rsidRDefault="00967D37" w:rsidP="0012594C">
      <w:pPr>
        <w:pStyle w:val="af9"/>
        <w:spacing w:line="321" w:lineRule="auto"/>
        <w:ind w:left="704" w:right="3934" w:firstLine="5"/>
        <w:rPr>
          <w:sz w:val="20"/>
        </w:rPr>
      </w:pPr>
      <w:r w:rsidRPr="0012594C">
        <w:rPr>
          <w:spacing w:val="-2"/>
          <w:sz w:val="20"/>
        </w:rPr>
        <w:t>（１）</w:t>
      </w:r>
      <w:r w:rsidR="00FC1C5E" w:rsidRPr="0012594C">
        <w:rPr>
          <w:spacing w:val="-2"/>
          <w:sz w:val="20"/>
        </w:rPr>
        <w:t>申請者の営む主な事業</w:t>
      </w:r>
    </w:p>
    <w:p w14:paraId="5145A5FB" w14:textId="00E1D582" w:rsidR="00FC1C5E" w:rsidRPr="0012594C" w:rsidRDefault="00967D37" w:rsidP="0012594C">
      <w:pPr>
        <w:pStyle w:val="af9"/>
        <w:spacing w:line="321" w:lineRule="auto"/>
        <w:ind w:left="704" w:right="3934" w:firstLine="5"/>
        <w:rPr>
          <w:spacing w:val="-2"/>
          <w:sz w:val="20"/>
        </w:rPr>
      </w:pPr>
      <w:r w:rsidRPr="0012594C">
        <w:rPr>
          <w:spacing w:val="-2"/>
          <w:sz w:val="20"/>
        </w:rPr>
        <w:t>（２）</w:t>
      </w:r>
      <w:r w:rsidR="00FC1C5E" w:rsidRPr="0012594C">
        <w:rPr>
          <w:spacing w:val="-2"/>
          <w:sz w:val="20"/>
        </w:rPr>
        <w:t>申請者の資産及び負債に関する事項</w:t>
      </w:r>
    </w:p>
    <w:p w14:paraId="5236F6D6" w14:textId="72C89877" w:rsidR="00967D37" w:rsidRPr="0012594C" w:rsidRDefault="00967D37" w:rsidP="0012594C">
      <w:pPr>
        <w:pStyle w:val="af9"/>
        <w:spacing w:line="321" w:lineRule="auto"/>
        <w:ind w:left="704" w:right="324" w:firstLine="5"/>
        <w:rPr>
          <w:spacing w:val="-2"/>
          <w:sz w:val="20"/>
        </w:rPr>
      </w:pPr>
      <w:r w:rsidRPr="0012594C">
        <w:rPr>
          <w:spacing w:val="-2"/>
          <w:sz w:val="20"/>
        </w:rPr>
        <w:t>（３）</w:t>
      </w:r>
      <w:r w:rsidR="00A33AB8" w:rsidRPr="0012594C">
        <w:rPr>
          <w:spacing w:val="-2"/>
          <w:sz w:val="20"/>
        </w:rPr>
        <w:t>間接</w:t>
      </w:r>
      <w:r w:rsidR="00FC1C5E" w:rsidRPr="0012594C">
        <w:rPr>
          <w:spacing w:val="-2"/>
          <w:sz w:val="20"/>
        </w:rPr>
        <w:t>補助事業の経費のうち補助金によって賄われる部分以外の部分の負担者、負担額及び負担方法</w:t>
      </w:r>
    </w:p>
    <w:p w14:paraId="77FD817F" w14:textId="4F70CD4F" w:rsidR="00FC1C5E" w:rsidRPr="00A05251" w:rsidRDefault="00967D37" w:rsidP="0012594C">
      <w:pPr>
        <w:pStyle w:val="af9"/>
        <w:spacing w:line="321" w:lineRule="auto"/>
        <w:ind w:left="704" w:right="3934" w:firstLine="5"/>
        <w:rPr>
          <w:spacing w:val="-2"/>
          <w:sz w:val="20"/>
        </w:rPr>
      </w:pPr>
      <w:r w:rsidRPr="00A05251">
        <w:rPr>
          <w:spacing w:val="-2"/>
          <w:sz w:val="20"/>
        </w:rPr>
        <w:t>（４）</w:t>
      </w:r>
      <w:r w:rsidR="00A33AB8" w:rsidRPr="00A05251">
        <w:rPr>
          <w:spacing w:val="-2"/>
          <w:sz w:val="20"/>
        </w:rPr>
        <w:t>間接</w:t>
      </w:r>
      <w:r w:rsidR="00FC1C5E" w:rsidRPr="00A05251">
        <w:rPr>
          <w:spacing w:val="-2"/>
          <w:sz w:val="20"/>
        </w:rPr>
        <w:t>補助事業の効果</w:t>
      </w:r>
      <w:r w:rsidR="00377D76" w:rsidRPr="00A05251">
        <w:rPr>
          <w:rFonts w:hint="eastAsia"/>
          <w:spacing w:val="-2"/>
          <w:sz w:val="20"/>
        </w:rPr>
        <w:t>（</w:t>
      </w:r>
      <w:r w:rsidR="00A71438" w:rsidRPr="00A05251">
        <w:rPr>
          <w:rFonts w:hint="eastAsia"/>
          <w:spacing w:val="-2"/>
          <w:sz w:val="20"/>
        </w:rPr>
        <w:t>再配達率</w:t>
      </w:r>
      <w:r w:rsidR="00377D76" w:rsidRPr="00A05251">
        <w:rPr>
          <w:spacing w:val="-2"/>
          <w:sz w:val="20"/>
        </w:rPr>
        <w:t>削減効果及びその根拠）</w:t>
      </w:r>
    </w:p>
    <w:p w14:paraId="3CCDAFB0" w14:textId="2E48D4F5" w:rsidR="003A7B3F" w:rsidRPr="0012594C" w:rsidRDefault="00D96ED3" w:rsidP="003A7B3F">
      <w:pPr>
        <w:pStyle w:val="af9"/>
        <w:spacing w:line="321" w:lineRule="auto"/>
        <w:ind w:left="704" w:right="3934" w:firstLine="5"/>
        <w:rPr>
          <w:spacing w:val="-2"/>
          <w:sz w:val="20"/>
        </w:rPr>
      </w:pPr>
      <w:r w:rsidRPr="00A05251">
        <w:rPr>
          <w:rFonts w:hint="eastAsia"/>
          <w:spacing w:val="-2"/>
          <w:sz w:val="20"/>
        </w:rPr>
        <w:t xml:space="preserve">　　　</w:t>
      </w:r>
      <w:r w:rsidR="003A7B3F" w:rsidRPr="00A05251">
        <w:rPr>
          <w:rFonts w:hint="eastAsia"/>
          <w:spacing w:val="-2"/>
          <w:sz w:val="20"/>
        </w:rPr>
        <w:t xml:space="preserve"> 別紙</w:t>
      </w:r>
      <w:r w:rsidR="000158CF" w:rsidRPr="00A05251">
        <w:rPr>
          <w:rFonts w:hint="eastAsia"/>
          <w:spacing w:val="-2"/>
          <w:sz w:val="20"/>
        </w:rPr>
        <w:t>３</w:t>
      </w:r>
      <w:r w:rsidR="003A7B3F" w:rsidRPr="00A05251">
        <w:rPr>
          <w:rFonts w:hint="eastAsia"/>
          <w:spacing w:val="-2"/>
          <w:sz w:val="20"/>
        </w:rPr>
        <w:t xml:space="preserve">　</w:t>
      </w:r>
      <w:r w:rsidR="000158CF" w:rsidRPr="00A05251">
        <w:rPr>
          <w:rFonts w:hint="eastAsia"/>
          <w:spacing w:val="-2"/>
          <w:sz w:val="20"/>
        </w:rPr>
        <w:t>再配達率削減</w:t>
      </w:r>
      <w:r w:rsidR="002320A9">
        <w:rPr>
          <w:rFonts w:hint="eastAsia"/>
          <w:spacing w:val="-2"/>
          <w:sz w:val="20"/>
        </w:rPr>
        <w:t>目標</w:t>
      </w:r>
      <w:r w:rsidR="00156579" w:rsidRPr="00A05251">
        <w:rPr>
          <w:rFonts w:hint="eastAsia"/>
          <w:spacing w:val="-2"/>
          <w:sz w:val="20"/>
        </w:rPr>
        <w:t>のとおり</w:t>
      </w:r>
    </w:p>
    <w:p w14:paraId="535DD3E1" w14:textId="2956DDCC" w:rsidR="00FC1C5E" w:rsidRPr="0012594C" w:rsidRDefault="00967D37" w:rsidP="0012594C">
      <w:pPr>
        <w:pStyle w:val="af9"/>
        <w:spacing w:line="321" w:lineRule="auto"/>
        <w:ind w:left="704" w:right="3934" w:firstLine="5"/>
        <w:rPr>
          <w:spacing w:val="-2"/>
          <w:sz w:val="20"/>
        </w:rPr>
      </w:pPr>
      <w:r w:rsidRPr="0012594C">
        <w:rPr>
          <w:spacing w:val="-2"/>
          <w:sz w:val="20"/>
        </w:rPr>
        <w:t>（５）</w:t>
      </w:r>
      <w:r w:rsidR="00A33AB8" w:rsidRPr="0012594C">
        <w:rPr>
          <w:spacing w:val="-2"/>
          <w:sz w:val="20"/>
        </w:rPr>
        <w:t>間接</w:t>
      </w:r>
      <w:r w:rsidR="00FC1C5E" w:rsidRPr="0012594C">
        <w:rPr>
          <w:spacing w:val="-2"/>
          <w:sz w:val="20"/>
        </w:rPr>
        <w:t>補助事業に関して生ずる収入金に関する事項</w:t>
      </w:r>
    </w:p>
    <w:p w14:paraId="51964A8F" w14:textId="77777777" w:rsidR="0012594C" w:rsidRPr="0012594C" w:rsidRDefault="0012594C" w:rsidP="0012594C">
      <w:pPr>
        <w:pStyle w:val="af9"/>
        <w:spacing w:line="321" w:lineRule="auto"/>
        <w:ind w:left="704" w:right="3934" w:firstLine="5"/>
        <w:rPr>
          <w:spacing w:val="-2"/>
          <w:sz w:val="20"/>
        </w:rPr>
        <w:sectPr w:rsidR="0012594C" w:rsidRPr="0012594C" w:rsidSect="00EE2414">
          <w:type w:val="continuous"/>
          <w:pgSz w:w="11910" w:h="16840"/>
          <w:pgMar w:top="1100" w:right="740" w:bottom="280" w:left="640" w:header="720" w:footer="720" w:gutter="0"/>
          <w:cols w:space="720"/>
        </w:sectPr>
      </w:pPr>
    </w:p>
    <w:p w14:paraId="0DB73867" w14:textId="410662EA" w:rsidR="00FC1C5E" w:rsidRPr="0012594C" w:rsidRDefault="00967D37" w:rsidP="0012594C">
      <w:pPr>
        <w:pStyle w:val="af9"/>
        <w:spacing w:line="321" w:lineRule="auto"/>
        <w:ind w:left="704" w:right="3934" w:firstLine="5"/>
        <w:rPr>
          <w:spacing w:val="-2"/>
          <w:sz w:val="20"/>
        </w:rPr>
      </w:pPr>
      <w:r w:rsidRPr="0012594C">
        <w:rPr>
          <w:spacing w:val="-2"/>
          <w:sz w:val="20"/>
        </w:rPr>
        <w:t>（６）</w:t>
      </w:r>
      <w:r w:rsidR="00FC1C5E" w:rsidRPr="0012594C">
        <w:rPr>
          <w:spacing w:val="-2"/>
          <w:sz w:val="20"/>
        </w:rPr>
        <w:t>申請者の役員等名簿</w:t>
      </w:r>
    </w:p>
    <w:p w14:paraId="48FB82D6" w14:textId="2C989271" w:rsidR="00FC1C5E" w:rsidRPr="0012594C" w:rsidRDefault="00FC1C5E" w:rsidP="0012594C">
      <w:pPr>
        <w:pStyle w:val="af9"/>
        <w:spacing w:line="321" w:lineRule="auto"/>
        <w:ind w:left="704" w:right="3934" w:firstLine="714"/>
        <w:rPr>
          <w:spacing w:val="-2"/>
          <w:sz w:val="20"/>
        </w:rPr>
      </w:pPr>
      <w:r w:rsidRPr="0012594C">
        <w:rPr>
          <w:spacing w:val="-2"/>
          <w:sz w:val="20"/>
        </w:rPr>
        <w:t>別紙</w:t>
      </w:r>
      <w:r w:rsidR="000158CF">
        <w:rPr>
          <w:rFonts w:hint="eastAsia"/>
          <w:spacing w:val="-2"/>
          <w:sz w:val="20"/>
        </w:rPr>
        <w:t>４</w:t>
      </w:r>
      <w:r w:rsidRPr="0012594C">
        <w:rPr>
          <w:spacing w:val="-2"/>
          <w:sz w:val="20"/>
        </w:rPr>
        <w:t xml:space="preserve"> 役員名簿のとおり</w:t>
      </w:r>
    </w:p>
    <w:p w14:paraId="1F71BFA5" w14:textId="2D0D8659" w:rsidR="00FC1C5E" w:rsidRPr="0012594C" w:rsidRDefault="00967D37" w:rsidP="0012594C">
      <w:pPr>
        <w:pStyle w:val="af9"/>
        <w:spacing w:line="321" w:lineRule="auto"/>
        <w:ind w:left="704" w:right="3934" w:firstLine="5"/>
        <w:rPr>
          <w:spacing w:val="-2"/>
          <w:sz w:val="20"/>
        </w:rPr>
      </w:pPr>
      <w:r w:rsidRPr="0012594C">
        <w:rPr>
          <w:spacing w:val="-2"/>
          <w:sz w:val="20"/>
        </w:rPr>
        <w:t>（７）</w:t>
      </w:r>
      <w:r w:rsidR="00FC1C5E" w:rsidRPr="0012594C">
        <w:rPr>
          <w:spacing w:val="-2"/>
          <w:sz w:val="20"/>
        </w:rPr>
        <w:t>実施体制図</w:t>
      </w:r>
    </w:p>
    <w:p w14:paraId="69D1D3A3" w14:textId="73E945AE" w:rsidR="00FC1C5E" w:rsidRPr="0012594C" w:rsidRDefault="00FC1C5E" w:rsidP="0012594C">
      <w:pPr>
        <w:pStyle w:val="af9"/>
        <w:spacing w:line="321" w:lineRule="auto"/>
        <w:ind w:left="704" w:right="3934" w:firstLine="714"/>
        <w:rPr>
          <w:spacing w:val="-2"/>
          <w:sz w:val="20"/>
        </w:rPr>
      </w:pPr>
      <w:r w:rsidRPr="0012594C">
        <w:rPr>
          <w:spacing w:val="-2"/>
          <w:sz w:val="20"/>
        </w:rPr>
        <w:t>別紙</w:t>
      </w:r>
      <w:r w:rsidR="000158CF">
        <w:rPr>
          <w:rFonts w:hint="eastAsia"/>
          <w:spacing w:val="-2"/>
          <w:sz w:val="20"/>
        </w:rPr>
        <w:t>５</w:t>
      </w:r>
      <w:r w:rsidRPr="0012594C">
        <w:rPr>
          <w:spacing w:val="-2"/>
          <w:sz w:val="20"/>
        </w:rPr>
        <w:t xml:space="preserve"> 実施体制図のとおり</w:t>
      </w:r>
    </w:p>
    <w:p w14:paraId="54AF2A4F" w14:textId="77777777" w:rsidR="008B30C9" w:rsidRPr="0012594C" w:rsidRDefault="008B30C9" w:rsidP="008222C8">
      <w:pPr>
        <w:pStyle w:val="af9"/>
        <w:ind w:firstLineChars="354" w:firstLine="637"/>
        <w:rPr>
          <w:sz w:val="18"/>
        </w:rPr>
      </w:pPr>
    </w:p>
    <w:p w14:paraId="2C1C5E69" w14:textId="77777777" w:rsidR="00FC1C5E" w:rsidRPr="0012594C" w:rsidRDefault="00FC1C5E" w:rsidP="0012594C">
      <w:pPr>
        <w:pStyle w:val="af9"/>
        <w:spacing w:line="321" w:lineRule="auto"/>
        <w:ind w:left="704" w:right="324" w:hanging="212"/>
        <w:rPr>
          <w:spacing w:val="-2"/>
          <w:sz w:val="20"/>
        </w:rPr>
      </w:pPr>
      <w:r w:rsidRPr="0012594C">
        <w:rPr>
          <w:spacing w:val="-2"/>
          <w:sz w:val="20"/>
        </w:rPr>
        <w:t>（注２）消費税及び地方消費税に係る仕入控除税額を減額して申請する場合は、次の算式を明記すること。</w:t>
      </w:r>
    </w:p>
    <w:p w14:paraId="575EAFFE" w14:textId="6EDE3301" w:rsidR="00FC1C5E" w:rsidRPr="0012594C" w:rsidRDefault="00FC1C5E" w:rsidP="0012594C">
      <w:pPr>
        <w:pStyle w:val="af9"/>
        <w:spacing w:line="268" w:lineRule="exact"/>
        <w:ind w:leftChars="607" w:left="1275" w:firstLineChars="145" w:firstLine="284"/>
        <w:rPr>
          <w:sz w:val="20"/>
        </w:rPr>
      </w:pPr>
      <w:r w:rsidRPr="0012594C">
        <w:rPr>
          <w:spacing w:val="-2"/>
          <w:sz w:val="20"/>
        </w:rPr>
        <w:t>補助金所要額－消費税及び地方消費税に係る仕入控除税額＝</w:t>
      </w:r>
      <w:r w:rsidRPr="0012594C">
        <w:rPr>
          <w:spacing w:val="-4"/>
          <w:sz w:val="20"/>
        </w:rPr>
        <w:t>補助</w:t>
      </w:r>
      <w:r w:rsidR="007B5519" w:rsidRPr="0012594C">
        <w:rPr>
          <w:rFonts w:hint="eastAsia"/>
          <w:spacing w:val="-4"/>
          <w:sz w:val="20"/>
        </w:rPr>
        <w:t>対象</w:t>
      </w:r>
      <w:r w:rsidRPr="0012594C">
        <w:rPr>
          <w:spacing w:val="-4"/>
          <w:sz w:val="20"/>
        </w:rPr>
        <w:t>金額</w:t>
      </w:r>
    </w:p>
    <w:p w14:paraId="7139792B" w14:textId="64FBCE93" w:rsidR="00BD283C" w:rsidRPr="0047682F" w:rsidRDefault="00BD283C" w:rsidP="00003CFF">
      <w:pPr>
        <w:widowControl/>
        <w:ind w:firstLineChars="354" w:firstLine="637"/>
        <w:jc w:val="left"/>
      </w:pPr>
      <w:r w:rsidRPr="0047682F">
        <w:rPr>
          <w:sz w:val="18"/>
          <w:szCs w:val="18"/>
        </w:rPr>
        <w:br w:type="page"/>
      </w:r>
      <w:r w:rsidRPr="0047682F">
        <w:rPr>
          <w:spacing w:val="-4"/>
        </w:rPr>
        <w:lastRenderedPageBreak/>
        <w:t>別紙１</w:t>
      </w:r>
    </w:p>
    <w:p w14:paraId="44EA5F41" w14:textId="77777777" w:rsidR="00BD283C" w:rsidRPr="0047682F" w:rsidRDefault="00BD283C" w:rsidP="00BD283C">
      <w:pPr>
        <w:pStyle w:val="af9"/>
        <w:spacing w:before="72"/>
        <w:ind w:right="183"/>
        <w:jc w:val="center"/>
      </w:pPr>
      <w:r w:rsidRPr="0047682F">
        <w:rPr>
          <w:spacing w:val="-4"/>
          <w:u w:val="single"/>
        </w:rPr>
        <w:t>実施計画書</w:t>
      </w:r>
    </w:p>
    <w:p w14:paraId="6E552B89" w14:textId="77777777" w:rsidR="00BD283C" w:rsidRPr="0047682F" w:rsidRDefault="00BD283C" w:rsidP="00BD283C">
      <w:pPr>
        <w:pStyle w:val="af9"/>
        <w:rPr>
          <w:sz w:val="20"/>
        </w:rPr>
      </w:pPr>
    </w:p>
    <w:p w14:paraId="54740853" w14:textId="77777777" w:rsidR="00BD283C" w:rsidRPr="0047682F" w:rsidRDefault="00BD283C" w:rsidP="00BD283C">
      <w:pPr>
        <w:pStyle w:val="af9"/>
        <w:spacing w:before="6" w:after="1"/>
        <w:rPr>
          <w:sz w:val="11"/>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02"/>
        <w:gridCol w:w="5682"/>
      </w:tblGrid>
      <w:tr w:rsidR="00BD283C" w:rsidRPr="0047682F" w14:paraId="7BA65FA7" w14:textId="77777777" w:rsidTr="004A4ECF">
        <w:trPr>
          <w:trHeight w:val="1442"/>
        </w:trPr>
        <w:tc>
          <w:tcPr>
            <w:tcW w:w="1832" w:type="dxa"/>
          </w:tcPr>
          <w:p w14:paraId="0270452D" w14:textId="77777777" w:rsidR="00BD283C" w:rsidRPr="0047682F" w:rsidRDefault="00BD283C" w:rsidP="00BD283C">
            <w:pPr>
              <w:pStyle w:val="TableParagraph"/>
              <w:spacing w:before="49"/>
              <w:ind w:left="101"/>
              <w:rPr>
                <w:sz w:val="21"/>
              </w:rPr>
            </w:pPr>
            <w:r w:rsidRPr="0047682F">
              <w:rPr>
                <w:spacing w:val="-4"/>
                <w:sz w:val="21"/>
              </w:rPr>
              <w:t>事業実施代表者</w:t>
            </w:r>
          </w:p>
        </w:tc>
        <w:tc>
          <w:tcPr>
            <w:tcW w:w="1902" w:type="dxa"/>
          </w:tcPr>
          <w:p w14:paraId="281A8DD7" w14:textId="77777777" w:rsidR="00BD283C" w:rsidRPr="0047682F" w:rsidRDefault="00BD283C" w:rsidP="00BD283C">
            <w:pPr>
              <w:pStyle w:val="TableParagraph"/>
              <w:tabs>
                <w:tab w:val="left" w:pos="1363"/>
              </w:tabs>
              <w:spacing w:before="49"/>
              <w:ind w:left="100"/>
              <w:rPr>
                <w:sz w:val="21"/>
                <w:lang w:eastAsia="zh-TW"/>
              </w:rPr>
            </w:pPr>
            <w:r w:rsidRPr="0047682F">
              <w:rPr>
                <w:spacing w:val="-10"/>
                <w:sz w:val="21"/>
                <w:lang w:eastAsia="zh-TW"/>
              </w:rPr>
              <w:t>氏</w:t>
            </w:r>
            <w:r w:rsidRPr="0047682F">
              <w:rPr>
                <w:sz w:val="21"/>
                <w:lang w:eastAsia="zh-TW"/>
              </w:rPr>
              <w:tab/>
            </w:r>
            <w:r w:rsidRPr="0047682F">
              <w:rPr>
                <w:spacing w:val="-10"/>
                <w:sz w:val="21"/>
                <w:lang w:eastAsia="zh-TW"/>
              </w:rPr>
              <w:t>名</w:t>
            </w:r>
          </w:p>
          <w:p w14:paraId="1DC03751" w14:textId="77777777" w:rsidR="00BD283C" w:rsidRPr="0047682F" w:rsidRDefault="00BD283C" w:rsidP="00BD283C">
            <w:pPr>
              <w:pStyle w:val="TableParagraph"/>
              <w:tabs>
                <w:tab w:val="left" w:pos="1363"/>
              </w:tabs>
              <w:spacing w:before="91"/>
              <w:ind w:left="100"/>
              <w:rPr>
                <w:sz w:val="21"/>
                <w:lang w:eastAsia="zh-TW"/>
              </w:rPr>
            </w:pPr>
            <w:r w:rsidRPr="0047682F">
              <w:rPr>
                <w:spacing w:val="-10"/>
                <w:sz w:val="21"/>
                <w:lang w:eastAsia="zh-TW"/>
              </w:rPr>
              <w:t>役</w:t>
            </w:r>
            <w:r w:rsidRPr="0047682F">
              <w:rPr>
                <w:sz w:val="21"/>
                <w:lang w:eastAsia="zh-TW"/>
              </w:rPr>
              <w:tab/>
            </w:r>
            <w:r w:rsidRPr="0047682F">
              <w:rPr>
                <w:spacing w:val="-10"/>
                <w:sz w:val="21"/>
                <w:lang w:eastAsia="zh-TW"/>
              </w:rPr>
              <w:t>職</w:t>
            </w:r>
          </w:p>
          <w:p w14:paraId="7216F078" w14:textId="77777777" w:rsidR="00BD283C" w:rsidRPr="0047682F" w:rsidRDefault="00BD283C" w:rsidP="00BD283C">
            <w:pPr>
              <w:pStyle w:val="TableParagraph"/>
              <w:tabs>
                <w:tab w:val="left" w:pos="731"/>
                <w:tab w:val="left" w:pos="1363"/>
              </w:tabs>
              <w:spacing w:line="360" w:lineRule="atLeast"/>
              <w:ind w:left="100" w:right="315"/>
              <w:rPr>
                <w:rFonts w:asciiTheme="minorEastAsia" w:hAnsiTheme="minorEastAsia"/>
                <w:spacing w:val="-10"/>
                <w:sz w:val="21"/>
                <w:szCs w:val="21"/>
                <w:lang w:eastAsia="zh-TW"/>
              </w:rPr>
            </w:pPr>
            <w:r w:rsidRPr="0012594C">
              <w:rPr>
                <w:rFonts w:asciiTheme="minorEastAsia" w:hAnsiTheme="minorEastAsia" w:hint="eastAsia"/>
                <w:spacing w:val="525"/>
                <w:sz w:val="21"/>
                <w:szCs w:val="21"/>
                <w:fitText w:val="1470" w:id="-1265381632"/>
                <w:lang w:eastAsia="zh-TW"/>
              </w:rPr>
              <w:t>住</w:t>
            </w:r>
            <w:r w:rsidRPr="0012594C">
              <w:rPr>
                <w:rFonts w:asciiTheme="minorEastAsia" w:hAnsiTheme="minorEastAsia" w:hint="eastAsia"/>
                <w:sz w:val="21"/>
                <w:szCs w:val="21"/>
                <w:fitText w:val="1470" w:id="-1265381632"/>
                <w:lang w:eastAsia="zh-TW"/>
              </w:rPr>
              <w:t>所</w:t>
            </w:r>
          </w:p>
          <w:p w14:paraId="751427D2" w14:textId="77777777" w:rsidR="00BD283C" w:rsidRPr="0047682F" w:rsidRDefault="00BD283C" w:rsidP="00BD283C">
            <w:pPr>
              <w:pStyle w:val="TableParagraph"/>
              <w:tabs>
                <w:tab w:val="left" w:pos="731"/>
                <w:tab w:val="left" w:pos="1363"/>
              </w:tabs>
              <w:spacing w:line="360" w:lineRule="atLeast"/>
              <w:ind w:left="100" w:right="315"/>
              <w:rPr>
                <w:sz w:val="21"/>
                <w:lang w:eastAsia="zh-TW"/>
              </w:rPr>
            </w:pPr>
            <w:r w:rsidRPr="0012594C">
              <w:rPr>
                <w:rFonts w:asciiTheme="minorEastAsia" w:hAnsiTheme="minorEastAsia" w:hint="eastAsia"/>
                <w:spacing w:val="105"/>
                <w:sz w:val="21"/>
                <w:szCs w:val="21"/>
                <w:fitText w:val="1470" w:id="-1265381631"/>
                <w:lang w:eastAsia="zh-TW"/>
              </w:rPr>
              <w:t>電話番</w:t>
            </w:r>
            <w:r w:rsidRPr="0012594C">
              <w:rPr>
                <w:rFonts w:asciiTheme="minorEastAsia" w:hAnsiTheme="minorEastAsia" w:hint="eastAsia"/>
                <w:sz w:val="21"/>
                <w:szCs w:val="21"/>
                <w:fitText w:val="1470" w:id="-1265381631"/>
                <w:lang w:eastAsia="zh-TW"/>
              </w:rPr>
              <w:t>号</w:t>
            </w:r>
          </w:p>
        </w:tc>
        <w:tc>
          <w:tcPr>
            <w:tcW w:w="5682" w:type="dxa"/>
          </w:tcPr>
          <w:p w14:paraId="2148A9CA" w14:textId="77777777" w:rsidR="00BD283C" w:rsidRPr="0047682F" w:rsidRDefault="00BD283C" w:rsidP="004A4ECF">
            <w:pPr>
              <w:pStyle w:val="TableParagraph"/>
              <w:ind w:rightChars="-135" w:right="-283"/>
              <w:rPr>
                <w:rFonts w:ascii="Times New Roman"/>
                <w:sz w:val="20"/>
                <w:lang w:eastAsia="zh-TW"/>
              </w:rPr>
            </w:pPr>
          </w:p>
        </w:tc>
      </w:tr>
      <w:tr w:rsidR="00BD283C" w:rsidRPr="0047682F" w14:paraId="19D1807F" w14:textId="77777777" w:rsidTr="004A4ECF">
        <w:trPr>
          <w:trHeight w:val="1440"/>
        </w:trPr>
        <w:tc>
          <w:tcPr>
            <w:tcW w:w="1832" w:type="dxa"/>
          </w:tcPr>
          <w:p w14:paraId="38B08F7E" w14:textId="77777777" w:rsidR="00BD283C" w:rsidRPr="0047682F" w:rsidRDefault="00BD283C" w:rsidP="00BD283C">
            <w:pPr>
              <w:pStyle w:val="TableParagraph"/>
              <w:spacing w:before="46"/>
              <w:ind w:left="101"/>
              <w:rPr>
                <w:sz w:val="21"/>
              </w:rPr>
            </w:pPr>
            <w:r w:rsidRPr="0047682F">
              <w:rPr>
                <w:rFonts w:hint="eastAsia"/>
                <w:spacing w:val="-4"/>
                <w:sz w:val="21"/>
              </w:rPr>
              <w:t>連絡先及び</w:t>
            </w:r>
            <w:r w:rsidRPr="0047682F">
              <w:rPr>
                <w:spacing w:val="-4"/>
                <w:sz w:val="21"/>
              </w:rPr>
              <w:t>担当者</w:t>
            </w:r>
          </w:p>
        </w:tc>
        <w:tc>
          <w:tcPr>
            <w:tcW w:w="1902" w:type="dxa"/>
          </w:tcPr>
          <w:p w14:paraId="687D9822" w14:textId="77777777" w:rsidR="00BD283C" w:rsidRPr="0047682F" w:rsidRDefault="00BD283C" w:rsidP="00BD283C">
            <w:pPr>
              <w:pStyle w:val="TableParagraph"/>
              <w:tabs>
                <w:tab w:val="left" w:pos="1363"/>
              </w:tabs>
              <w:spacing w:before="46"/>
              <w:ind w:left="100"/>
              <w:rPr>
                <w:sz w:val="21"/>
              </w:rPr>
            </w:pPr>
            <w:r w:rsidRPr="0047682F">
              <w:rPr>
                <w:spacing w:val="-10"/>
                <w:sz w:val="21"/>
              </w:rPr>
              <w:t>氏</w:t>
            </w:r>
            <w:r w:rsidRPr="0047682F">
              <w:rPr>
                <w:sz w:val="21"/>
              </w:rPr>
              <w:tab/>
            </w:r>
            <w:r w:rsidRPr="0047682F">
              <w:rPr>
                <w:spacing w:val="-10"/>
                <w:sz w:val="21"/>
              </w:rPr>
              <w:t>名</w:t>
            </w:r>
          </w:p>
          <w:p w14:paraId="35423581" w14:textId="77777777" w:rsidR="00BD283C" w:rsidRPr="0047682F" w:rsidRDefault="00BD283C" w:rsidP="00BD283C">
            <w:pPr>
              <w:pStyle w:val="TableParagraph"/>
              <w:tabs>
                <w:tab w:val="left" w:pos="1363"/>
              </w:tabs>
              <w:spacing w:before="91"/>
              <w:ind w:left="100"/>
              <w:rPr>
                <w:sz w:val="21"/>
              </w:rPr>
            </w:pPr>
            <w:r w:rsidRPr="0047682F">
              <w:rPr>
                <w:spacing w:val="-10"/>
                <w:sz w:val="21"/>
              </w:rPr>
              <w:t>役</w:t>
            </w:r>
            <w:r w:rsidRPr="0047682F">
              <w:rPr>
                <w:sz w:val="21"/>
              </w:rPr>
              <w:tab/>
            </w:r>
            <w:r w:rsidRPr="0047682F">
              <w:rPr>
                <w:spacing w:val="-10"/>
                <w:sz w:val="21"/>
              </w:rPr>
              <w:t>職</w:t>
            </w:r>
          </w:p>
          <w:p w14:paraId="480B77F2" w14:textId="77777777" w:rsidR="00BD283C" w:rsidRPr="0047682F" w:rsidRDefault="00BD283C" w:rsidP="00BD283C">
            <w:pPr>
              <w:pStyle w:val="TableParagraph"/>
              <w:tabs>
                <w:tab w:val="left" w:pos="731"/>
                <w:tab w:val="left" w:pos="1363"/>
              </w:tabs>
              <w:spacing w:before="1" w:line="360" w:lineRule="atLeast"/>
              <w:ind w:left="100" w:right="315"/>
              <w:rPr>
                <w:spacing w:val="-4"/>
                <w:sz w:val="21"/>
              </w:rPr>
            </w:pPr>
            <w:r w:rsidRPr="0012594C">
              <w:rPr>
                <w:rFonts w:hint="eastAsia"/>
                <w:spacing w:val="525"/>
                <w:sz w:val="21"/>
                <w:fitText w:val="1470" w:id="-1265381630"/>
              </w:rPr>
              <w:t>住</w:t>
            </w:r>
            <w:r w:rsidRPr="0012594C">
              <w:rPr>
                <w:rFonts w:hint="eastAsia"/>
                <w:sz w:val="21"/>
                <w:fitText w:val="1470" w:id="-1265381630"/>
              </w:rPr>
              <w:t>所</w:t>
            </w:r>
            <w:r w:rsidRPr="0047682F">
              <w:rPr>
                <w:spacing w:val="-10"/>
                <w:sz w:val="21"/>
              </w:rPr>
              <w:t xml:space="preserve"> </w:t>
            </w:r>
            <w:r w:rsidRPr="0012594C">
              <w:rPr>
                <w:rFonts w:hint="eastAsia"/>
                <w:spacing w:val="105"/>
                <w:sz w:val="21"/>
                <w:fitText w:val="1470" w:id="-1265381629"/>
              </w:rPr>
              <w:t>電話番</w:t>
            </w:r>
            <w:r w:rsidRPr="0012594C">
              <w:rPr>
                <w:rFonts w:hint="eastAsia"/>
                <w:sz w:val="21"/>
                <w:fitText w:val="1470" w:id="-1265381629"/>
              </w:rPr>
              <w:t>号</w:t>
            </w:r>
          </w:p>
          <w:p w14:paraId="7B054FD5" w14:textId="77777777" w:rsidR="00BD283C" w:rsidRPr="0047682F" w:rsidRDefault="00BD283C" w:rsidP="00BD283C">
            <w:pPr>
              <w:pStyle w:val="TableParagraph"/>
              <w:tabs>
                <w:tab w:val="left" w:pos="731"/>
                <w:tab w:val="left" w:pos="1363"/>
              </w:tabs>
              <w:spacing w:before="1" w:line="360" w:lineRule="atLeast"/>
              <w:ind w:left="100" w:right="315"/>
              <w:rPr>
                <w:sz w:val="21"/>
              </w:rPr>
            </w:pPr>
            <w:r w:rsidRPr="0012594C">
              <w:rPr>
                <w:spacing w:val="165"/>
                <w:sz w:val="21"/>
                <w:fitText w:val="1470" w:id="-1265381628"/>
              </w:rPr>
              <w:t>E-mai</w:t>
            </w:r>
            <w:r w:rsidRPr="0012594C">
              <w:rPr>
                <w:spacing w:val="15"/>
                <w:sz w:val="21"/>
                <w:fitText w:val="1470" w:id="-1265381628"/>
              </w:rPr>
              <w:t>l</w:t>
            </w:r>
          </w:p>
        </w:tc>
        <w:tc>
          <w:tcPr>
            <w:tcW w:w="5682" w:type="dxa"/>
          </w:tcPr>
          <w:p w14:paraId="15D4A52E" w14:textId="77777777" w:rsidR="00BD283C" w:rsidRPr="0047682F" w:rsidRDefault="00BD283C" w:rsidP="00BD283C">
            <w:pPr>
              <w:pStyle w:val="TableParagraph"/>
              <w:rPr>
                <w:rFonts w:ascii="Times New Roman"/>
                <w:sz w:val="20"/>
              </w:rPr>
            </w:pPr>
          </w:p>
        </w:tc>
      </w:tr>
      <w:tr w:rsidR="00BD283C" w:rsidRPr="0047682F" w14:paraId="5CAE6F6C" w14:textId="77777777" w:rsidTr="004A4ECF">
        <w:trPr>
          <w:trHeight w:val="719"/>
        </w:trPr>
        <w:tc>
          <w:tcPr>
            <w:tcW w:w="1832" w:type="dxa"/>
          </w:tcPr>
          <w:p w14:paraId="6E2A6B10" w14:textId="77777777" w:rsidR="00BD283C" w:rsidRPr="0047682F" w:rsidRDefault="00BD283C" w:rsidP="00BD283C">
            <w:pPr>
              <w:pStyle w:val="TableParagraph"/>
              <w:spacing w:before="46"/>
              <w:ind w:left="101"/>
              <w:rPr>
                <w:sz w:val="21"/>
                <w:lang w:eastAsia="ja-JP"/>
              </w:rPr>
            </w:pPr>
            <w:r w:rsidRPr="0047682F">
              <w:rPr>
                <w:spacing w:val="-4"/>
                <w:sz w:val="21"/>
                <w:lang w:eastAsia="ja-JP"/>
              </w:rPr>
              <w:t>事業の主たる</w:t>
            </w:r>
          </w:p>
          <w:p w14:paraId="6C5A29F7" w14:textId="77777777" w:rsidR="00BD283C" w:rsidRPr="0047682F" w:rsidRDefault="00BD283C" w:rsidP="00BD283C">
            <w:pPr>
              <w:pStyle w:val="TableParagraph"/>
              <w:spacing w:before="91"/>
              <w:ind w:left="101"/>
              <w:rPr>
                <w:sz w:val="21"/>
                <w:lang w:eastAsia="ja-JP"/>
              </w:rPr>
            </w:pPr>
            <w:r w:rsidRPr="0047682F">
              <w:rPr>
                <w:spacing w:val="-4"/>
                <w:sz w:val="21"/>
                <w:lang w:eastAsia="ja-JP"/>
              </w:rPr>
              <w:t>実施場所</w:t>
            </w:r>
          </w:p>
        </w:tc>
        <w:tc>
          <w:tcPr>
            <w:tcW w:w="7584" w:type="dxa"/>
            <w:gridSpan w:val="2"/>
          </w:tcPr>
          <w:p w14:paraId="5A08CAF6" w14:textId="77777777" w:rsidR="00BD283C" w:rsidRPr="0047682F" w:rsidRDefault="00BD283C" w:rsidP="00BD283C">
            <w:pPr>
              <w:pStyle w:val="TableParagraph"/>
              <w:rPr>
                <w:rFonts w:ascii="Times New Roman"/>
                <w:sz w:val="20"/>
                <w:lang w:eastAsia="ja-JP"/>
              </w:rPr>
            </w:pPr>
          </w:p>
          <w:p w14:paraId="1E5F1E4E" w14:textId="77777777" w:rsidR="00BD283C" w:rsidRPr="0047682F" w:rsidRDefault="00BD283C" w:rsidP="00BD283C">
            <w:pPr>
              <w:pStyle w:val="TableParagraph"/>
              <w:rPr>
                <w:rFonts w:ascii="Times New Roman"/>
                <w:sz w:val="20"/>
                <w:lang w:eastAsia="ja-JP"/>
              </w:rPr>
            </w:pPr>
          </w:p>
          <w:p w14:paraId="421A4F22" w14:textId="77777777" w:rsidR="00BD283C" w:rsidRPr="0047682F" w:rsidRDefault="00BD283C" w:rsidP="00BD283C">
            <w:pPr>
              <w:pStyle w:val="TableParagraph"/>
              <w:rPr>
                <w:rFonts w:ascii="Times New Roman"/>
                <w:sz w:val="20"/>
                <w:lang w:eastAsia="ja-JP"/>
              </w:rPr>
            </w:pPr>
          </w:p>
          <w:p w14:paraId="065A990E" w14:textId="77777777" w:rsidR="00BD283C" w:rsidRPr="0047682F" w:rsidRDefault="00BD283C" w:rsidP="00BD283C">
            <w:pPr>
              <w:pStyle w:val="TableParagraph"/>
              <w:rPr>
                <w:rFonts w:ascii="Times New Roman"/>
                <w:sz w:val="20"/>
                <w:lang w:eastAsia="ja-JP"/>
              </w:rPr>
            </w:pPr>
          </w:p>
        </w:tc>
      </w:tr>
      <w:tr w:rsidR="00BD283C" w:rsidRPr="0047682F" w14:paraId="6DA398EC" w14:textId="77777777" w:rsidTr="0055486B">
        <w:trPr>
          <w:trHeight w:val="4307"/>
        </w:trPr>
        <w:tc>
          <w:tcPr>
            <w:tcW w:w="1832" w:type="dxa"/>
          </w:tcPr>
          <w:p w14:paraId="2AF56B10" w14:textId="77777777" w:rsidR="00BD283C" w:rsidRPr="0047682F" w:rsidRDefault="00BD283C" w:rsidP="00BD283C">
            <w:pPr>
              <w:pStyle w:val="TableParagraph"/>
              <w:spacing w:before="46"/>
              <w:ind w:left="101"/>
              <w:rPr>
                <w:sz w:val="21"/>
              </w:rPr>
            </w:pPr>
            <w:r w:rsidRPr="0047682F">
              <w:rPr>
                <w:spacing w:val="-4"/>
                <w:sz w:val="21"/>
              </w:rPr>
              <w:t>事業の内容</w:t>
            </w:r>
          </w:p>
        </w:tc>
        <w:tc>
          <w:tcPr>
            <w:tcW w:w="7584" w:type="dxa"/>
            <w:gridSpan w:val="2"/>
          </w:tcPr>
          <w:p w14:paraId="6F6455D0" w14:textId="77777777" w:rsidR="00BD283C" w:rsidRDefault="00BD283C" w:rsidP="00BD283C">
            <w:pPr>
              <w:pStyle w:val="TableParagraph"/>
              <w:spacing w:before="46" w:line="321" w:lineRule="auto"/>
              <w:ind w:left="311" w:right="256" w:hanging="212"/>
              <w:rPr>
                <w:spacing w:val="-4"/>
                <w:sz w:val="21"/>
                <w:lang w:eastAsia="ja-JP"/>
              </w:rPr>
            </w:pPr>
            <w:r w:rsidRPr="0047682F">
              <w:rPr>
                <w:sz w:val="21"/>
                <w:lang w:eastAsia="ja-JP"/>
              </w:rPr>
              <w:t>＊事業の具体的内容を記</w:t>
            </w:r>
            <w:r w:rsidRPr="0047682F">
              <w:rPr>
                <w:spacing w:val="-4"/>
                <w:sz w:val="21"/>
                <w:lang w:eastAsia="ja-JP"/>
              </w:rPr>
              <w:t>載する。</w:t>
            </w:r>
          </w:p>
          <w:p w14:paraId="2418FCB6" w14:textId="7E93AD8B" w:rsidR="006E709F" w:rsidRPr="0047682F" w:rsidRDefault="006E709F" w:rsidP="000A2558">
            <w:pPr>
              <w:pStyle w:val="TableParagraph"/>
              <w:spacing w:before="46" w:line="321" w:lineRule="auto"/>
              <w:ind w:left="311" w:right="256" w:hanging="212"/>
              <w:rPr>
                <w:sz w:val="21"/>
                <w:lang w:eastAsia="ja-JP"/>
              </w:rPr>
            </w:pPr>
          </w:p>
        </w:tc>
      </w:tr>
      <w:tr w:rsidR="00652709" w:rsidRPr="0047682F" w14:paraId="791E3106" w14:textId="77777777" w:rsidTr="0055486B">
        <w:trPr>
          <w:trHeight w:val="4307"/>
        </w:trPr>
        <w:tc>
          <w:tcPr>
            <w:tcW w:w="1832" w:type="dxa"/>
          </w:tcPr>
          <w:p w14:paraId="0D98BA57" w14:textId="18DB3EE0" w:rsidR="00652709" w:rsidRPr="0047682F" w:rsidRDefault="00652709" w:rsidP="00BD283C">
            <w:pPr>
              <w:pStyle w:val="TableParagraph"/>
              <w:spacing w:before="46"/>
              <w:ind w:left="101"/>
              <w:rPr>
                <w:spacing w:val="-4"/>
                <w:sz w:val="21"/>
                <w:lang w:eastAsia="ja-JP"/>
              </w:rPr>
            </w:pPr>
            <w:r>
              <w:rPr>
                <w:rFonts w:hint="eastAsia"/>
                <w:spacing w:val="-4"/>
                <w:sz w:val="21"/>
                <w:lang w:eastAsia="ja-JP"/>
              </w:rPr>
              <w:t>連携</w:t>
            </w:r>
            <w:r w:rsidR="006B5974">
              <w:rPr>
                <w:rFonts w:hint="eastAsia"/>
                <w:spacing w:val="-4"/>
                <w:sz w:val="21"/>
                <w:lang w:eastAsia="ja-JP"/>
              </w:rPr>
              <w:t>内容・</w:t>
            </w:r>
            <w:r>
              <w:rPr>
                <w:rFonts w:hint="eastAsia"/>
                <w:spacing w:val="-4"/>
                <w:sz w:val="21"/>
                <w:lang w:eastAsia="ja-JP"/>
              </w:rPr>
              <w:t>体制</w:t>
            </w:r>
          </w:p>
        </w:tc>
        <w:tc>
          <w:tcPr>
            <w:tcW w:w="7584" w:type="dxa"/>
            <w:gridSpan w:val="2"/>
          </w:tcPr>
          <w:p w14:paraId="37314B30" w14:textId="77777777" w:rsidR="00652709" w:rsidRPr="0047682F" w:rsidRDefault="00652709" w:rsidP="00BD283C">
            <w:pPr>
              <w:pStyle w:val="TableParagraph"/>
              <w:spacing w:before="46" w:line="321" w:lineRule="auto"/>
              <w:ind w:left="311" w:right="256" w:hanging="212"/>
              <w:rPr>
                <w:sz w:val="21"/>
              </w:rPr>
            </w:pPr>
          </w:p>
        </w:tc>
      </w:tr>
      <w:tr w:rsidR="00BD283C" w:rsidRPr="0047682F" w14:paraId="49EE6BE2" w14:textId="77777777" w:rsidTr="0055486B">
        <w:trPr>
          <w:trHeight w:val="4109"/>
        </w:trPr>
        <w:tc>
          <w:tcPr>
            <w:tcW w:w="1832" w:type="dxa"/>
          </w:tcPr>
          <w:p w14:paraId="382E8886" w14:textId="77777777" w:rsidR="00BD283C" w:rsidRPr="0047682F" w:rsidRDefault="00BD283C" w:rsidP="00BD283C">
            <w:pPr>
              <w:pStyle w:val="TableParagraph"/>
              <w:spacing w:before="46" w:line="321" w:lineRule="auto"/>
              <w:ind w:left="101" w:right="245"/>
              <w:rPr>
                <w:sz w:val="21"/>
                <w:lang w:eastAsia="ja-JP"/>
              </w:rPr>
            </w:pPr>
            <w:r w:rsidRPr="0047682F">
              <w:rPr>
                <w:spacing w:val="-2"/>
                <w:sz w:val="21"/>
                <w:lang w:eastAsia="ja-JP"/>
              </w:rPr>
              <w:lastRenderedPageBreak/>
              <w:t>事業実施のスケ</w:t>
            </w:r>
            <w:r w:rsidRPr="0047682F">
              <w:rPr>
                <w:spacing w:val="-4"/>
                <w:sz w:val="21"/>
                <w:lang w:eastAsia="ja-JP"/>
              </w:rPr>
              <w:t>ジュール</w:t>
            </w:r>
          </w:p>
        </w:tc>
        <w:tc>
          <w:tcPr>
            <w:tcW w:w="7584" w:type="dxa"/>
            <w:gridSpan w:val="2"/>
          </w:tcPr>
          <w:p w14:paraId="6C386102" w14:textId="7AE7C7EA" w:rsidR="00BD283C" w:rsidRPr="0047682F" w:rsidRDefault="00BD283C">
            <w:pPr>
              <w:pStyle w:val="TableParagraph"/>
              <w:spacing w:before="46"/>
              <w:ind w:left="100"/>
              <w:rPr>
                <w:sz w:val="21"/>
                <w:lang w:eastAsia="ja-JP"/>
              </w:rPr>
            </w:pPr>
            <w:r w:rsidRPr="0047682F">
              <w:rPr>
                <w:spacing w:val="-1"/>
                <w:sz w:val="21"/>
                <w:lang w:eastAsia="ja-JP"/>
              </w:rPr>
              <w:t>＊「事業の内容」に記載した内容に関するスケジュールを記載する。</w:t>
            </w:r>
          </w:p>
        </w:tc>
      </w:tr>
    </w:tbl>
    <w:p w14:paraId="0BAB0C59" w14:textId="1EF8F171" w:rsidR="00BD283C" w:rsidRPr="0047682F" w:rsidRDefault="00BD283C" w:rsidP="0012594C">
      <w:pPr>
        <w:pStyle w:val="a3"/>
        <w:spacing w:line="0" w:lineRule="atLeast"/>
        <w:ind w:firstLineChars="270" w:firstLine="567"/>
        <w:rPr>
          <w:rFonts w:ascii="ＭＳ 明朝" w:eastAsia="SimSun" w:hAnsi="ＭＳ 明朝"/>
          <w:spacing w:val="0"/>
          <w:lang w:eastAsia="zh-CN"/>
        </w:rPr>
      </w:pPr>
    </w:p>
    <w:p w14:paraId="4F534F98" w14:textId="77777777" w:rsidR="00BD283C" w:rsidRPr="0047682F" w:rsidRDefault="00BD283C">
      <w:pPr>
        <w:widowControl/>
        <w:jc w:val="left"/>
        <w:rPr>
          <w:rFonts w:ascii="ＭＳ 明朝" w:eastAsia="SimSun" w:hAnsi="ＭＳ 明朝" w:cs="ＭＳ 明朝"/>
          <w:kern w:val="0"/>
          <w:szCs w:val="21"/>
          <w:lang w:eastAsia="zh-CN"/>
        </w:rPr>
      </w:pPr>
      <w:r w:rsidRPr="0047682F">
        <w:rPr>
          <w:rFonts w:ascii="ＭＳ 明朝" w:eastAsia="SimSun" w:hAnsi="ＭＳ 明朝"/>
          <w:lang w:eastAsia="zh-CN"/>
        </w:rPr>
        <w:br w:type="page"/>
      </w:r>
    </w:p>
    <w:p w14:paraId="12F4EE41" w14:textId="77777777" w:rsidR="00BD283C" w:rsidRPr="0047682F" w:rsidRDefault="00BD283C" w:rsidP="004A4ECF">
      <w:pPr>
        <w:pStyle w:val="af9"/>
        <w:spacing w:before="61"/>
        <w:ind w:right="607"/>
        <w:jc w:val="right"/>
        <w:rPr>
          <w:lang w:eastAsia="zh-CN"/>
        </w:rPr>
      </w:pPr>
      <w:r w:rsidRPr="0047682F">
        <w:rPr>
          <w:spacing w:val="-4"/>
          <w:lang w:eastAsia="zh-CN"/>
        </w:rPr>
        <w:lastRenderedPageBreak/>
        <w:t>別紙２</w:t>
      </w:r>
    </w:p>
    <w:p w14:paraId="5964F806" w14:textId="77777777" w:rsidR="00BD283C" w:rsidRPr="0047682F" w:rsidRDefault="00BD283C">
      <w:pPr>
        <w:pStyle w:val="af9"/>
        <w:spacing w:before="8"/>
        <w:rPr>
          <w:sz w:val="29"/>
          <w:lang w:eastAsia="zh-CN"/>
        </w:rPr>
      </w:pPr>
    </w:p>
    <w:p w14:paraId="118BD1CE" w14:textId="77777777" w:rsidR="00BD283C" w:rsidRPr="0047682F" w:rsidRDefault="00BD283C">
      <w:pPr>
        <w:pStyle w:val="af9"/>
        <w:spacing w:before="72"/>
        <w:ind w:right="183"/>
        <w:jc w:val="center"/>
        <w:rPr>
          <w:rFonts w:eastAsia="SimSun"/>
          <w:spacing w:val="-4"/>
          <w:u w:val="single"/>
          <w:lang w:eastAsia="zh-CN"/>
        </w:rPr>
      </w:pPr>
      <w:r w:rsidRPr="0047682F">
        <w:rPr>
          <w:spacing w:val="-4"/>
          <w:u w:val="single"/>
          <w:lang w:eastAsia="zh-CN"/>
        </w:rPr>
        <w:t>経費内訳</w:t>
      </w:r>
    </w:p>
    <w:p w14:paraId="3BFC7439" w14:textId="77777777" w:rsidR="00BD283C" w:rsidRPr="0047682F" w:rsidRDefault="00BD283C" w:rsidP="00BD283C">
      <w:pPr>
        <w:pStyle w:val="a3"/>
        <w:spacing w:line="240" w:lineRule="atLeast"/>
        <w:ind w:left="210" w:hangingChars="100" w:hanging="210"/>
        <w:jc w:val="right"/>
        <w:rPr>
          <w:spacing w:val="0"/>
          <w:lang w:eastAsia="zh-CN"/>
        </w:rPr>
      </w:pPr>
      <w:r w:rsidRPr="0047682F">
        <w:rPr>
          <w:rFonts w:hint="eastAsia"/>
          <w:spacing w:val="0"/>
          <w:lang w:eastAsia="zh-CN"/>
        </w:rPr>
        <w:t>（単位：円）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88"/>
        <w:gridCol w:w="2077"/>
        <w:gridCol w:w="2077"/>
        <w:gridCol w:w="1351"/>
        <w:gridCol w:w="1664"/>
      </w:tblGrid>
      <w:tr w:rsidR="00BD283C" w:rsidRPr="0047682F" w14:paraId="6CEA4F96" w14:textId="77777777" w:rsidTr="0012594C">
        <w:trPr>
          <w:trHeight w:val="622"/>
          <w:jc w:val="center"/>
        </w:trPr>
        <w:tc>
          <w:tcPr>
            <w:tcW w:w="1593" w:type="pct"/>
            <w:gridSpan w:val="2"/>
            <w:shd w:val="clear" w:color="auto" w:fill="FFFFFF"/>
            <w:vAlign w:val="center"/>
          </w:tcPr>
          <w:p w14:paraId="5F0384DF"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補助対象経費の区分</w:t>
            </w:r>
            <w:r w:rsidRPr="0047682F">
              <w:rPr>
                <w:rFonts w:hint="eastAsia"/>
                <w:color w:val="000000" w:themeColor="text1"/>
                <w:spacing w:val="0"/>
                <w:vertAlign w:val="superscript"/>
              </w:rPr>
              <w:t>※</w:t>
            </w:r>
            <w:r w:rsidRPr="0047682F">
              <w:rPr>
                <w:color w:val="000000" w:themeColor="text1"/>
                <w:spacing w:val="0"/>
                <w:vertAlign w:val="superscript"/>
              </w:rPr>
              <w:t>1</w:t>
            </w:r>
            <w:r w:rsidRPr="0047682F">
              <w:rPr>
                <w:rFonts w:hint="eastAsia"/>
                <w:color w:val="000000" w:themeColor="text1"/>
                <w:spacing w:val="0"/>
              </w:rPr>
              <w:t>と内訳</w:t>
            </w:r>
            <w:r w:rsidRPr="0047682F">
              <w:rPr>
                <w:rFonts w:hint="eastAsia"/>
                <w:color w:val="000000" w:themeColor="text1"/>
                <w:spacing w:val="0"/>
                <w:vertAlign w:val="superscript"/>
              </w:rPr>
              <w:t>※</w:t>
            </w:r>
            <w:r w:rsidRPr="0047682F">
              <w:rPr>
                <w:color w:val="000000" w:themeColor="text1"/>
                <w:spacing w:val="0"/>
                <w:vertAlign w:val="superscript"/>
              </w:rPr>
              <w:t>2</w:t>
            </w:r>
          </w:p>
        </w:tc>
        <w:tc>
          <w:tcPr>
            <w:tcW w:w="987" w:type="pct"/>
            <w:tcBorders>
              <w:bottom w:val="single" w:sz="4" w:space="0" w:color="auto"/>
            </w:tcBorders>
            <w:vAlign w:val="center"/>
          </w:tcPr>
          <w:p w14:paraId="250D5ADF" w14:textId="22BC9247" w:rsidR="00BD283C" w:rsidRPr="0047682F" w:rsidRDefault="00A33AB8" w:rsidP="0012594C">
            <w:pPr>
              <w:pStyle w:val="a3"/>
              <w:spacing w:line="240" w:lineRule="auto"/>
              <w:jc w:val="center"/>
              <w:rPr>
                <w:spacing w:val="0"/>
              </w:rPr>
            </w:pPr>
            <w:r w:rsidRPr="0047682F">
              <w:rPr>
                <w:rFonts w:hint="eastAsia"/>
                <w:spacing w:val="-4"/>
              </w:rPr>
              <w:t>間接</w:t>
            </w:r>
            <w:r w:rsidR="00BD283C" w:rsidRPr="0047682F">
              <w:rPr>
                <w:rFonts w:hint="eastAsia"/>
                <w:spacing w:val="0"/>
              </w:rPr>
              <w:t>補助事業に</w:t>
            </w:r>
          </w:p>
          <w:p w14:paraId="0C63DA28" w14:textId="77777777" w:rsidR="00BD283C" w:rsidRPr="0047682F" w:rsidRDefault="00BD283C" w:rsidP="00BD283C">
            <w:pPr>
              <w:pStyle w:val="a3"/>
              <w:jc w:val="center"/>
              <w:rPr>
                <w:color w:val="000000" w:themeColor="text1"/>
                <w:spacing w:val="0"/>
              </w:rPr>
            </w:pPr>
            <w:r w:rsidRPr="0047682F">
              <w:rPr>
                <w:rFonts w:hint="eastAsia"/>
                <w:spacing w:val="0"/>
              </w:rPr>
              <w:t>要する経費</w:t>
            </w:r>
            <w:r w:rsidRPr="0047682F">
              <w:rPr>
                <w:rFonts w:hint="eastAsia"/>
                <w:spacing w:val="0"/>
                <w:vertAlign w:val="superscript"/>
              </w:rPr>
              <w:t>※</w:t>
            </w:r>
            <w:r w:rsidRPr="0047682F">
              <w:rPr>
                <w:spacing w:val="0"/>
                <w:vertAlign w:val="superscript"/>
              </w:rPr>
              <w:t>3</w:t>
            </w:r>
          </w:p>
        </w:tc>
        <w:tc>
          <w:tcPr>
            <w:tcW w:w="987" w:type="pct"/>
            <w:shd w:val="clear" w:color="auto" w:fill="auto"/>
            <w:vAlign w:val="center"/>
          </w:tcPr>
          <w:p w14:paraId="6DB4EC66"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補助対象経費</w:t>
            </w:r>
            <w:r w:rsidRPr="0047682F">
              <w:rPr>
                <w:rFonts w:hint="eastAsia"/>
                <w:color w:val="000000" w:themeColor="text1"/>
                <w:spacing w:val="0"/>
                <w:vertAlign w:val="superscript"/>
              </w:rPr>
              <w:t>※</w:t>
            </w:r>
            <w:r w:rsidRPr="0047682F">
              <w:rPr>
                <w:color w:val="000000" w:themeColor="text1"/>
                <w:spacing w:val="0"/>
                <w:vertAlign w:val="superscript"/>
              </w:rPr>
              <w:t>4</w:t>
            </w:r>
          </w:p>
        </w:tc>
        <w:tc>
          <w:tcPr>
            <w:tcW w:w="642" w:type="pct"/>
            <w:tcBorders>
              <w:bottom w:val="single" w:sz="4" w:space="0" w:color="auto"/>
            </w:tcBorders>
            <w:shd w:val="clear" w:color="auto" w:fill="auto"/>
            <w:vAlign w:val="center"/>
          </w:tcPr>
          <w:p w14:paraId="50DDE3EA"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補助率</w:t>
            </w:r>
          </w:p>
        </w:tc>
        <w:tc>
          <w:tcPr>
            <w:tcW w:w="791" w:type="pct"/>
            <w:tcBorders>
              <w:bottom w:val="single" w:sz="4" w:space="0" w:color="auto"/>
            </w:tcBorders>
            <w:shd w:val="clear" w:color="auto" w:fill="auto"/>
            <w:vAlign w:val="center"/>
          </w:tcPr>
          <w:p w14:paraId="6B7D6059"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補助金の額</w:t>
            </w:r>
          </w:p>
          <w:p w14:paraId="43E61617" w14:textId="77777777" w:rsidR="00BD283C" w:rsidRPr="0047682F" w:rsidRDefault="00BD283C" w:rsidP="0012594C">
            <w:pPr>
              <w:pStyle w:val="a3"/>
              <w:ind w:leftChars="-18" w:hangingChars="18" w:hanging="38"/>
              <w:jc w:val="center"/>
              <w:rPr>
                <w:color w:val="000000" w:themeColor="text1"/>
                <w:spacing w:val="0"/>
              </w:rPr>
            </w:pPr>
            <w:r w:rsidRPr="0047682F">
              <w:rPr>
                <w:rFonts w:hint="eastAsia"/>
                <w:color w:val="000000" w:themeColor="text1"/>
                <w:spacing w:val="0"/>
              </w:rPr>
              <w:t>（交付申請額）</w:t>
            </w:r>
          </w:p>
        </w:tc>
      </w:tr>
      <w:tr w:rsidR="00300694" w:rsidRPr="0047682F" w14:paraId="14A8A2F0" w14:textId="77777777" w:rsidTr="0012594C">
        <w:trPr>
          <w:cantSplit/>
          <w:trHeight w:val="342"/>
          <w:jc w:val="center"/>
        </w:trPr>
        <w:tc>
          <w:tcPr>
            <w:tcW w:w="1076" w:type="pct"/>
            <w:vMerge w:val="restart"/>
            <w:tcBorders>
              <w:right w:val="single" w:sz="4" w:space="0" w:color="auto"/>
            </w:tcBorders>
            <w:shd w:val="clear" w:color="auto" w:fill="FFFFFF"/>
          </w:tcPr>
          <w:p w14:paraId="73FC2886" w14:textId="68DC194D" w:rsidR="00300694" w:rsidRPr="0047682F" w:rsidRDefault="00300694" w:rsidP="00300694">
            <w:pPr>
              <w:pStyle w:val="a3"/>
              <w:rPr>
                <w:rFonts w:asciiTheme="minorEastAsia" w:eastAsiaTheme="minorEastAsia" w:hAnsiTheme="minorEastAsia"/>
                <w:spacing w:val="0"/>
              </w:rPr>
            </w:pPr>
            <w:r w:rsidRPr="0047682F">
              <w:rPr>
                <w:rFonts w:asciiTheme="minorEastAsia" w:eastAsiaTheme="minorEastAsia" w:hAnsiTheme="minorEastAsia" w:hint="eastAsia"/>
                <w:spacing w:val="0"/>
              </w:rPr>
              <w:t>①</w:t>
            </w:r>
            <w:r>
              <w:rPr>
                <w:rFonts w:asciiTheme="minorEastAsia" w:eastAsiaTheme="minorEastAsia" w:hAnsiTheme="minorEastAsia" w:hint="eastAsia"/>
                <w:spacing w:val="0"/>
              </w:rPr>
              <w:t>再配達率削減システム改修事業</w:t>
            </w:r>
          </w:p>
          <w:p w14:paraId="2BAB8069" w14:textId="77777777" w:rsidR="00300694" w:rsidRPr="0047682F" w:rsidRDefault="00300694" w:rsidP="00300694">
            <w:pPr>
              <w:pStyle w:val="a3"/>
              <w:rPr>
                <w:rFonts w:asciiTheme="minorEastAsia" w:eastAsiaTheme="minorEastAsia" w:hAnsiTheme="minorEastAsia"/>
                <w:spacing w:val="0"/>
                <w:u w:val="single"/>
              </w:rPr>
            </w:pPr>
            <w:r w:rsidRPr="0047682F">
              <w:rPr>
                <w:rFonts w:asciiTheme="minorEastAsia" w:eastAsiaTheme="minorEastAsia" w:hAnsiTheme="minorEastAsia" w:hint="eastAsia"/>
                <w:spacing w:val="0"/>
                <w:u w:val="single"/>
              </w:rPr>
              <w:t xml:space="preserve">　　　　　　　</w:t>
            </w:r>
          </w:p>
        </w:tc>
        <w:tc>
          <w:tcPr>
            <w:tcW w:w="517" w:type="pct"/>
            <w:tcBorders>
              <w:top w:val="single" w:sz="4" w:space="0" w:color="auto"/>
              <w:left w:val="single" w:sz="4" w:space="0" w:color="auto"/>
              <w:bottom w:val="dotted" w:sz="4" w:space="0" w:color="auto"/>
              <w:right w:val="single" w:sz="4" w:space="0" w:color="auto"/>
            </w:tcBorders>
            <w:shd w:val="clear" w:color="auto" w:fill="FFFFFF"/>
            <w:vAlign w:val="center"/>
          </w:tcPr>
          <w:p w14:paraId="6D6A0CFD" w14:textId="6DAAB962" w:rsidR="00300694" w:rsidRPr="0047682F" w:rsidRDefault="00104CA9" w:rsidP="00300694">
            <w:pPr>
              <w:pStyle w:val="a3"/>
              <w:jc w:val="center"/>
              <w:rPr>
                <w:color w:val="000000" w:themeColor="text1"/>
              </w:rPr>
            </w:pPr>
            <w:r>
              <w:rPr>
                <w:rFonts w:hint="eastAsia"/>
                <w:color w:val="000000" w:themeColor="text1"/>
                <w:spacing w:val="0"/>
              </w:rPr>
              <w:t>業務</w:t>
            </w:r>
            <w:r w:rsidR="00300694" w:rsidRPr="0047682F">
              <w:rPr>
                <w:rFonts w:hint="eastAsia"/>
                <w:color w:val="000000" w:themeColor="text1"/>
                <w:spacing w:val="0"/>
              </w:rPr>
              <w:t>費</w:t>
            </w:r>
          </w:p>
        </w:tc>
        <w:tc>
          <w:tcPr>
            <w:tcW w:w="987" w:type="pct"/>
            <w:tcBorders>
              <w:top w:val="single" w:sz="4" w:space="0" w:color="auto"/>
              <w:left w:val="single" w:sz="4" w:space="0" w:color="auto"/>
              <w:bottom w:val="dotted" w:sz="4" w:space="0" w:color="auto"/>
              <w:right w:val="single" w:sz="4" w:space="0" w:color="auto"/>
            </w:tcBorders>
          </w:tcPr>
          <w:p w14:paraId="188145BE" w14:textId="77777777" w:rsidR="00300694" w:rsidRPr="0047682F" w:rsidRDefault="00300694" w:rsidP="00300694">
            <w:pPr>
              <w:pStyle w:val="a3"/>
              <w:jc w:val="center"/>
              <w:rPr>
                <w:spacing w:val="0"/>
              </w:rPr>
            </w:pPr>
          </w:p>
        </w:tc>
        <w:tc>
          <w:tcPr>
            <w:tcW w:w="987" w:type="pct"/>
            <w:tcBorders>
              <w:top w:val="single" w:sz="4" w:space="0" w:color="auto"/>
              <w:left w:val="single" w:sz="4" w:space="0" w:color="auto"/>
              <w:bottom w:val="dotted" w:sz="4" w:space="0" w:color="auto"/>
              <w:right w:val="single" w:sz="4" w:space="0" w:color="auto"/>
            </w:tcBorders>
          </w:tcPr>
          <w:p w14:paraId="325D3901" w14:textId="77777777" w:rsidR="00300694" w:rsidRPr="0047682F" w:rsidRDefault="00300694" w:rsidP="00300694">
            <w:pPr>
              <w:pStyle w:val="a3"/>
              <w:jc w:val="center"/>
              <w:rPr>
                <w:spacing w:val="0"/>
              </w:rPr>
            </w:pPr>
          </w:p>
        </w:tc>
        <w:tc>
          <w:tcPr>
            <w:tcW w:w="642" w:type="pct"/>
            <w:vMerge w:val="restart"/>
            <w:tcBorders>
              <w:left w:val="single" w:sz="4" w:space="0" w:color="auto"/>
              <w:tl2br w:val="single" w:sz="4" w:space="0" w:color="auto"/>
            </w:tcBorders>
            <w:shd w:val="clear" w:color="auto" w:fill="auto"/>
            <w:vAlign w:val="center"/>
          </w:tcPr>
          <w:p w14:paraId="3D60B0EF" w14:textId="77777777" w:rsidR="00300694" w:rsidRPr="0047682F" w:rsidRDefault="00300694" w:rsidP="00300694">
            <w:pPr>
              <w:pStyle w:val="a3"/>
              <w:rPr>
                <w:rFonts w:asciiTheme="minorEastAsia" w:eastAsiaTheme="minorEastAsia" w:hAnsiTheme="minorEastAsia"/>
                <w:spacing w:val="0"/>
              </w:rPr>
            </w:pPr>
          </w:p>
        </w:tc>
        <w:tc>
          <w:tcPr>
            <w:tcW w:w="791" w:type="pct"/>
            <w:vMerge w:val="restart"/>
            <w:tcBorders>
              <w:top w:val="single" w:sz="4" w:space="0" w:color="auto"/>
              <w:tl2br w:val="single" w:sz="4" w:space="0" w:color="auto"/>
            </w:tcBorders>
            <w:shd w:val="clear" w:color="auto" w:fill="auto"/>
          </w:tcPr>
          <w:p w14:paraId="417084EF" w14:textId="77777777" w:rsidR="00300694" w:rsidRPr="0047682F" w:rsidRDefault="00300694" w:rsidP="00300694">
            <w:pPr>
              <w:pStyle w:val="a3"/>
              <w:jc w:val="center"/>
              <w:rPr>
                <w:spacing w:val="0"/>
              </w:rPr>
            </w:pPr>
          </w:p>
        </w:tc>
      </w:tr>
      <w:tr w:rsidR="00300694" w:rsidRPr="0047682F" w14:paraId="5A39281E" w14:textId="77777777" w:rsidTr="0012594C">
        <w:trPr>
          <w:trHeight w:val="341"/>
          <w:jc w:val="center"/>
        </w:trPr>
        <w:tc>
          <w:tcPr>
            <w:tcW w:w="1076" w:type="pct"/>
            <w:vMerge/>
            <w:tcBorders>
              <w:right w:val="single" w:sz="4" w:space="0" w:color="auto"/>
            </w:tcBorders>
            <w:shd w:val="clear" w:color="auto" w:fill="FFFFFF"/>
            <w:vAlign w:val="center"/>
          </w:tcPr>
          <w:p w14:paraId="247F8A0F" w14:textId="77777777" w:rsidR="00300694" w:rsidRPr="0047682F" w:rsidRDefault="00300694" w:rsidP="00300694">
            <w:pPr>
              <w:pStyle w:val="a3"/>
              <w:jc w:val="center"/>
              <w:rPr>
                <w:rFonts w:asciiTheme="minorEastAsia" w:eastAsiaTheme="minorEastAsia" w:hAnsiTheme="minorEastAsia"/>
                <w:spacing w:val="0"/>
              </w:rPr>
            </w:pPr>
          </w:p>
        </w:tc>
        <w:tc>
          <w:tcPr>
            <w:tcW w:w="517" w:type="pct"/>
            <w:tcBorders>
              <w:top w:val="dotted" w:sz="4" w:space="0" w:color="auto"/>
              <w:left w:val="single" w:sz="4" w:space="0" w:color="auto"/>
              <w:bottom w:val="dotted" w:sz="4" w:space="0" w:color="auto"/>
              <w:right w:val="single" w:sz="4" w:space="0" w:color="auto"/>
            </w:tcBorders>
            <w:shd w:val="clear" w:color="auto" w:fill="FFFFFF"/>
            <w:vAlign w:val="center"/>
          </w:tcPr>
          <w:p w14:paraId="4BE0361E" w14:textId="223C0BE3" w:rsidR="00300694" w:rsidRPr="0047682F" w:rsidRDefault="00104CA9" w:rsidP="00300694">
            <w:pPr>
              <w:pStyle w:val="a3"/>
              <w:jc w:val="center"/>
              <w:rPr>
                <w:color w:val="000000" w:themeColor="text1"/>
                <w:spacing w:val="0"/>
              </w:rPr>
            </w:pPr>
            <w:r>
              <w:rPr>
                <w:rFonts w:hint="eastAsia"/>
                <w:color w:val="000000" w:themeColor="text1"/>
                <w:spacing w:val="0"/>
              </w:rPr>
              <w:t>設備</w:t>
            </w:r>
            <w:r w:rsidR="00300694" w:rsidRPr="0047682F">
              <w:rPr>
                <w:rFonts w:hint="eastAsia"/>
                <w:color w:val="000000" w:themeColor="text1"/>
                <w:spacing w:val="0"/>
              </w:rPr>
              <w:t>費</w:t>
            </w:r>
          </w:p>
        </w:tc>
        <w:tc>
          <w:tcPr>
            <w:tcW w:w="987" w:type="pct"/>
            <w:tcBorders>
              <w:top w:val="dotted" w:sz="4" w:space="0" w:color="auto"/>
              <w:left w:val="single" w:sz="4" w:space="0" w:color="auto"/>
              <w:bottom w:val="dotted" w:sz="4" w:space="0" w:color="auto"/>
              <w:right w:val="single" w:sz="4" w:space="0" w:color="auto"/>
            </w:tcBorders>
          </w:tcPr>
          <w:p w14:paraId="7389007A" w14:textId="77777777" w:rsidR="00300694" w:rsidRPr="0047682F" w:rsidRDefault="00300694" w:rsidP="00300694">
            <w:pPr>
              <w:pStyle w:val="a3"/>
              <w:jc w:val="center"/>
              <w:rPr>
                <w:spacing w:val="0"/>
              </w:rPr>
            </w:pPr>
          </w:p>
        </w:tc>
        <w:tc>
          <w:tcPr>
            <w:tcW w:w="987" w:type="pct"/>
            <w:tcBorders>
              <w:top w:val="dotted" w:sz="4" w:space="0" w:color="auto"/>
              <w:left w:val="single" w:sz="4" w:space="0" w:color="auto"/>
              <w:bottom w:val="dotted" w:sz="4" w:space="0" w:color="auto"/>
              <w:right w:val="single" w:sz="4" w:space="0" w:color="auto"/>
            </w:tcBorders>
          </w:tcPr>
          <w:p w14:paraId="69E43184" w14:textId="77777777" w:rsidR="00300694" w:rsidRPr="0047682F" w:rsidRDefault="00300694" w:rsidP="00300694">
            <w:pPr>
              <w:pStyle w:val="a3"/>
              <w:jc w:val="center"/>
              <w:rPr>
                <w:spacing w:val="0"/>
              </w:rPr>
            </w:pPr>
          </w:p>
        </w:tc>
        <w:tc>
          <w:tcPr>
            <w:tcW w:w="642" w:type="pct"/>
            <w:vMerge/>
            <w:tcBorders>
              <w:left w:val="single" w:sz="4" w:space="0" w:color="auto"/>
              <w:tl2br w:val="nil"/>
            </w:tcBorders>
            <w:shd w:val="clear" w:color="auto" w:fill="auto"/>
            <w:vAlign w:val="center"/>
          </w:tcPr>
          <w:p w14:paraId="724C960D" w14:textId="77777777" w:rsidR="00300694" w:rsidRPr="0047682F" w:rsidRDefault="00300694" w:rsidP="00300694">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7F256FA6" w14:textId="77777777" w:rsidR="00300694" w:rsidRPr="0047682F" w:rsidRDefault="00300694" w:rsidP="00300694">
            <w:pPr>
              <w:pStyle w:val="a3"/>
              <w:jc w:val="center"/>
              <w:rPr>
                <w:spacing w:val="0"/>
              </w:rPr>
            </w:pPr>
          </w:p>
        </w:tc>
      </w:tr>
      <w:tr w:rsidR="00300694" w:rsidRPr="0047682F" w14:paraId="644C9910" w14:textId="77777777" w:rsidTr="0012594C">
        <w:trPr>
          <w:trHeight w:val="341"/>
          <w:jc w:val="center"/>
        </w:trPr>
        <w:tc>
          <w:tcPr>
            <w:tcW w:w="1076" w:type="pct"/>
            <w:vMerge/>
            <w:tcBorders>
              <w:right w:val="single" w:sz="4" w:space="0" w:color="auto"/>
            </w:tcBorders>
            <w:shd w:val="clear" w:color="auto" w:fill="FFFFFF"/>
            <w:vAlign w:val="center"/>
          </w:tcPr>
          <w:p w14:paraId="5DC4E7A1" w14:textId="77777777" w:rsidR="00300694" w:rsidRPr="0047682F" w:rsidRDefault="00300694" w:rsidP="00300694">
            <w:pPr>
              <w:pStyle w:val="a3"/>
              <w:jc w:val="center"/>
              <w:rPr>
                <w:rFonts w:asciiTheme="minorEastAsia" w:eastAsiaTheme="minorEastAsia" w:hAnsiTheme="minorEastAsia"/>
                <w:spacing w:val="0"/>
              </w:rPr>
            </w:pPr>
          </w:p>
        </w:tc>
        <w:tc>
          <w:tcPr>
            <w:tcW w:w="517" w:type="pct"/>
            <w:tcBorders>
              <w:top w:val="dotted" w:sz="4" w:space="0" w:color="auto"/>
              <w:left w:val="single" w:sz="4" w:space="0" w:color="auto"/>
              <w:bottom w:val="dotted" w:sz="4" w:space="0" w:color="auto"/>
              <w:right w:val="single" w:sz="4" w:space="0" w:color="auto"/>
            </w:tcBorders>
            <w:shd w:val="clear" w:color="auto" w:fill="FFFFFF"/>
            <w:vAlign w:val="center"/>
          </w:tcPr>
          <w:p w14:paraId="65F6F86F" w14:textId="600D63A7" w:rsidR="00300694" w:rsidRPr="0047682F" w:rsidRDefault="00300694" w:rsidP="00300694">
            <w:pPr>
              <w:pStyle w:val="a3"/>
              <w:jc w:val="center"/>
              <w:rPr>
                <w:color w:val="000000" w:themeColor="text1"/>
                <w:spacing w:val="0"/>
              </w:rPr>
            </w:pPr>
            <w:r w:rsidRPr="0047682F">
              <w:rPr>
                <w:rFonts w:hint="eastAsia"/>
                <w:color w:val="000000" w:themeColor="text1"/>
              </w:rPr>
              <w:t>事務費</w:t>
            </w:r>
          </w:p>
        </w:tc>
        <w:tc>
          <w:tcPr>
            <w:tcW w:w="987" w:type="pct"/>
            <w:tcBorders>
              <w:top w:val="dotted" w:sz="4" w:space="0" w:color="auto"/>
              <w:left w:val="single" w:sz="4" w:space="0" w:color="auto"/>
              <w:bottom w:val="dotted" w:sz="4" w:space="0" w:color="auto"/>
              <w:right w:val="single" w:sz="4" w:space="0" w:color="auto"/>
            </w:tcBorders>
          </w:tcPr>
          <w:p w14:paraId="4EA59835" w14:textId="77777777" w:rsidR="00300694" w:rsidRPr="0047682F" w:rsidRDefault="00300694" w:rsidP="00300694">
            <w:pPr>
              <w:pStyle w:val="a3"/>
              <w:jc w:val="center"/>
              <w:rPr>
                <w:spacing w:val="0"/>
              </w:rPr>
            </w:pPr>
          </w:p>
        </w:tc>
        <w:tc>
          <w:tcPr>
            <w:tcW w:w="987" w:type="pct"/>
            <w:tcBorders>
              <w:top w:val="dotted" w:sz="4" w:space="0" w:color="auto"/>
              <w:left w:val="single" w:sz="4" w:space="0" w:color="auto"/>
              <w:bottom w:val="dotted" w:sz="4" w:space="0" w:color="auto"/>
              <w:right w:val="single" w:sz="4" w:space="0" w:color="auto"/>
            </w:tcBorders>
          </w:tcPr>
          <w:p w14:paraId="41CD19F2" w14:textId="77777777" w:rsidR="00300694" w:rsidRPr="0047682F" w:rsidRDefault="00300694" w:rsidP="00300694">
            <w:pPr>
              <w:pStyle w:val="a3"/>
              <w:jc w:val="center"/>
              <w:rPr>
                <w:spacing w:val="0"/>
              </w:rPr>
            </w:pPr>
          </w:p>
        </w:tc>
        <w:tc>
          <w:tcPr>
            <w:tcW w:w="642" w:type="pct"/>
            <w:vMerge/>
            <w:tcBorders>
              <w:left w:val="single" w:sz="4" w:space="0" w:color="auto"/>
              <w:tl2br w:val="nil"/>
            </w:tcBorders>
            <w:shd w:val="clear" w:color="auto" w:fill="auto"/>
            <w:vAlign w:val="center"/>
          </w:tcPr>
          <w:p w14:paraId="746939F1" w14:textId="77777777" w:rsidR="00300694" w:rsidRPr="0047682F" w:rsidRDefault="00300694" w:rsidP="00300694">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03E0DB60" w14:textId="77777777" w:rsidR="00300694" w:rsidRPr="0047682F" w:rsidRDefault="00300694" w:rsidP="00300694">
            <w:pPr>
              <w:pStyle w:val="a3"/>
              <w:jc w:val="center"/>
              <w:rPr>
                <w:spacing w:val="0"/>
              </w:rPr>
            </w:pPr>
          </w:p>
        </w:tc>
      </w:tr>
      <w:tr w:rsidR="00BD283C" w:rsidRPr="0047682F" w14:paraId="36DEB4AE" w14:textId="77777777" w:rsidTr="0012594C">
        <w:trPr>
          <w:trHeight w:val="341"/>
          <w:jc w:val="center"/>
        </w:trPr>
        <w:tc>
          <w:tcPr>
            <w:tcW w:w="1076" w:type="pct"/>
            <w:vMerge/>
            <w:tcBorders>
              <w:right w:val="single" w:sz="4" w:space="0" w:color="auto"/>
            </w:tcBorders>
            <w:shd w:val="clear" w:color="auto" w:fill="FFFFFF"/>
            <w:vAlign w:val="center"/>
          </w:tcPr>
          <w:p w14:paraId="74897B2E" w14:textId="77777777" w:rsidR="00BD283C" w:rsidRPr="0047682F" w:rsidRDefault="00BD283C" w:rsidP="00BD283C">
            <w:pPr>
              <w:pStyle w:val="a3"/>
              <w:jc w:val="center"/>
              <w:rPr>
                <w:rFonts w:asciiTheme="minorEastAsia" w:eastAsiaTheme="minorEastAsia" w:hAnsiTheme="minorEastAsia"/>
                <w:spacing w:val="0"/>
              </w:rPr>
            </w:pPr>
          </w:p>
        </w:tc>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14:paraId="594783A7"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計</w:t>
            </w:r>
          </w:p>
        </w:tc>
        <w:tc>
          <w:tcPr>
            <w:tcW w:w="987" w:type="pct"/>
            <w:tcBorders>
              <w:top w:val="single" w:sz="4" w:space="0" w:color="auto"/>
              <w:left w:val="single" w:sz="4" w:space="0" w:color="auto"/>
              <w:bottom w:val="single" w:sz="4" w:space="0" w:color="auto"/>
              <w:right w:val="single" w:sz="4" w:space="0" w:color="auto"/>
            </w:tcBorders>
          </w:tcPr>
          <w:p w14:paraId="279285E5" w14:textId="77777777" w:rsidR="00BD283C" w:rsidRPr="0047682F" w:rsidRDefault="00BD283C" w:rsidP="00BD283C">
            <w:pPr>
              <w:pStyle w:val="a3"/>
              <w:jc w:val="center"/>
              <w:rPr>
                <w:spacing w:val="0"/>
              </w:rPr>
            </w:pPr>
          </w:p>
        </w:tc>
        <w:tc>
          <w:tcPr>
            <w:tcW w:w="987" w:type="pct"/>
            <w:tcBorders>
              <w:top w:val="single" w:sz="4" w:space="0" w:color="auto"/>
              <w:left w:val="single" w:sz="4" w:space="0" w:color="auto"/>
              <w:bottom w:val="single" w:sz="4" w:space="0" w:color="auto"/>
              <w:right w:val="single" w:sz="4" w:space="0" w:color="auto"/>
            </w:tcBorders>
          </w:tcPr>
          <w:p w14:paraId="3B276F12" w14:textId="77777777" w:rsidR="00BD283C" w:rsidRPr="0047682F" w:rsidRDefault="00BD283C" w:rsidP="00BD283C">
            <w:pPr>
              <w:pStyle w:val="a3"/>
              <w:jc w:val="center"/>
              <w:rPr>
                <w:spacing w:val="0"/>
              </w:rPr>
            </w:pPr>
          </w:p>
        </w:tc>
        <w:tc>
          <w:tcPr>
            <w:tcW w:w="642" w:type="pct"/>
            <w:vMerge/>
            <w:tcBorders>
              <w:left w:val="single" w:sz="4" w:space="0" w:color="auto"/>
              <w:tl2br w:val="nil"/>
            </w:tcBorders>
            <w:shd w:val="clear" w:color="auto" w:fill="auto"/>
            <w:vAlign w:val="center"/>
          </w:tcPr>
          <w:p w14:paraId="72DCC6F3" w14:textId="77777777" w:rsidR="00BD283C" w:rsidRPr="0047682F" w:rsidRDefault="00BD283C" w:rsidP="00BD283C">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1AC94813" w14:textId="77777777" w:rsidR="00BD283C" w:rsidRPr="0047682F" w:rsidRDefault="00BD283C" w:rsidP="00BD283C">
            <w:pPr>
              <w:pStyle w:val="a3"/>
              <w:jc w:val="center"/>
              <w:rPr>
                <w:spacing w:val="0"/>
              </w:rPr>
            </w:pPr>
          </w:p>
        </w:tc>
      </w:tr>
      <w:tr w:rsidR="00300694" w:rsidRPr="0047682F" w14:paraId="550DAE3E" w14:textId="77777777" w:rsidTr="0012594C">
        <w:trPr>
          <w:trHeight w:val="356"/>
          <w:jc w:val="center"/>
        </w:trPr>
        <w:tc>
          <w:tcPr>
            <w:tcW w:w="1076" w:type="pct"/>
            <w:vMerge w:val="restart"/>
            <w:tcBorders>
              <w:right w:val="single" w:sz="4" w:space="0" w:color="auto"/>
            </w:tcBorders>
            <w:shd w:val="clear" w:color="auto" w:fill="FFFFFF"/>
          </w:tcPr>
          <w:p w14:paraId="43BDB6D4" w14:textId="4F4111CA" w:rsidR="00300694" w:rsidRPr="0047682F" w:rsidRDefault="005A4A90" w:rsidP="00300694">
            <w:pPr>
              <w:pStyle w:val="a3"/>
              <w:rPr>
                <w:rFonts w:asciiTheme="minorEastAsia" w:eastAsiaTheme="minorEastAsia" w:hAnsiTheme="minorEastAsia"/>
                <w:spacing w:val="0"/>
                <w:u w:val="single"/>
              </w:rPr>
            </w:pPr>
            <w:r w:rsidRPr="00DF2836">
              <w:rPr>
                <w:rFonts w:asciiTheme="minorEastAsia" w:eastAsiaTheme="minorEastAsia" w:hAnsiTheme="minorEastAsia" w:hint="eastAsia"/>
                <w:spacing w:val="0"/>
              </w:rPr>
              <w:t>②</w:t>
            </w:r>
            <w:r w:rsidR="00300694">
              <w:rPr>
                <w:rFonts w:asciiTheme="minorEastAsia" w:eastAsiaTheme="minorEastAsia" w:hAnsiTheme="minorEastAsia" w:hint="eastAsia"/>
                <w:spacing w:val="0"/>
              </w:rPr>
              <w:t>再配達率削減アプリ実証事業</w:t>
            </w:r>
          </w:p>
          <w:p w14:paraId="601BC9D1" w14:textId="77777777" w:rsidR="00300694" w:rsidRPr="0047682F" w:rsidRDefault="00300694" w:rsidP="00300694">
            <w:pPr>
              <w:pStyle w:val="a3"/>
              <w:rPr>
                <w:rFonts w:asciiTheme="minorEastAsia" w:eastAsiaTheme="minorEastAsia" w:hAnsiTheme="minorEastAsia"/>
                <w:spacing w:val="0"/>
                <w:u w:val="single"/>
              </w:rPr>
            </w:pPr>
            <w:r w:rsidRPr="0047682F">
              <w:rPr>
                <w:rFonts w:asciiTheme="minorEastAsia" w:eastAsiaTheme="minorEastAsia" w:hAnsiTheme="minorEastAsia" w:hint="eastAsia"/>
                <w:spacing w:val="0"/>
                <w:u w:val="single"/>
              </w:rPr>
              <w:t xml:space="preserve">　　　　　　　</w:t>
            </w:r>
          </w:p>
        </w:tc>
        <w:tc>
          <w:tcPr>
            <w:tcW w:w="517" w:type="pct"/>
            <w:tcBorders>
              <w:top w:val="single" w:sz="4" w:space="0" w:color="auto"/>
              <w:left w:val="single" w:sz="4" w:space="0" w:color="auto"/>
              <w:bottom w:val="dotted" w:sz="4" w:space="0" w:color="auto"/>
              <w:right w:val="single" w:sz="4" w:space="0" w:color="auto"/>
            </w:tcBorders>
            <w:shd w:val="clear" w:color="auto" w:fill="FFFFFF"/>
          </w:tcPr>
          <w:p w14:paraId="251A38DC" w14:textId="12C302AB" w:rsidR="00300694" w:rsidRPr="0047682F" w:rsidRDefault="00104CA9" w:rsidP="00300694">
            <w:pPr>
              <w:pStyle w:val="a3"/>
              <w:jc w:val="center"/>
              <w:rPr>
                <w:color w:val="000000" w:themeColor="text1"/>
                <w:spacing w:val="0"/>
              </w:rPr>
            </w:pPr>
            <w:r>
              <w:rPr>
                <w:rFonts w:hint="eastAsia"/>
                <w:color w:val="000000" w:themeColor="text1"/>
                <w:spacing w:val="0"/>
              </w:rPr>
              <w:t>業務</w:t>
            </w:r>
            <w:r w:rsidR="00300694" w:rsidRPr="0047682F">
              <w:rPr>
                <w:rFonts w:hint="eastAsia"/>
                <w:color w:val="000000" w:themeColor="text1"/>
                <w:spacing w:val="0"/>
              </w:rPr>
              <w:t>費</w:t>
            </w:r>
          </w:p>
        </w:tc>
        <w:tc>
          <w:tcPr>
            <w:tcW w:w="987" w:type="pct"/>
            <w:tcBorders>
              <w:top w:val="single" w:sz="4" w:space="0" w:color="auto"/>
              <w:left w:val="single" w:sz="4" w:space="0" w:color="auto"/>
              <w:bottom w:val="dotted" w:sz="4" w:space="0" w:color="auto"/>
              <w:right w:val="single" w:sz="4" w:space="0" w:color="auto"/>
            </w:tcBorders>
          </w:tcPr>
          <w:p w14:paraId="7A0412E8" w14:textId="77777777" w:rsidR="00300694" w:rsidRPr="0047682F" w:rsidRDefault="00300694" w:rsidP="00300694">
            <w:pPr>
              <w:pStyle w:val="a3"/>
              <w:jc w:val="center"/>
              <w:rPr>
                <w:spacing w:val="0"/>
              </w:rPr>
            </w:pPr>
          </w:p>
        </w:tc>
        <w:tc>
          <w:tcPr>
            <w:tcW w:w="987" w:type="pct"/>
            <w:tcBorders>
              <w:top w:val="single" w:sz="4" w:space="0" w:color="auto"/>
              <w:left w:val="single" w:sz="4" w:space="0" w:color="auto"/>
              <w:bottom w:val="dotted" w:sz="4" w:space="0" w:color="auto"/>
              <w:right w:val="single" w:sz="4" w:space="0" w:color="auto"/>
            </w:tcBorders>
          </w:tcPr>
          <w:p w14:paraId="095636F6" w14:textId="77777777" w:rsidR="00300694" w:rsidRPr="0047682F" w:rsidRDefault="00300694" w:rsidP="00300694">
            <w:pPr>
              <w:pStyle w:val="a3"/>
              <w:jc w:val="center"/>
              <w:rPr>
                <w:spacing w:val="0"/>
              </w:rPr>
            </w:pPr>
          </w:p>
        </w:tc>
        <w:tc>
          <w:tcPr>
            <w:tcW w:w="642" w:type="pct"/>
            <w:vMerge/>
            <w:tcBorders>
              <w:left w:val="single" w:sz="4" w:space="0" w:color="auto"/>
              <w:tl2br w:val="nil"/>
            </w:tcBorders>
            <w:shd w:val="clear" w:color="auto" w:fill="auto"/>
            <w:vAlign w:val="center"/>
          </w:tcPr>
          <w:p w14:paraId="4B872567" w14:textId="77777777" w:rsidR="00300694" w:rsidRPr="0047682F" w:rsidRDefault="00300694" w:rsidP="00300694">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1AB2B670" w14:textId="77777777" w:rsidR="00300694" w:rsidRPr="0047682F" w:rsidRDefault="00300694" w:rsidP="00300694">
            <w:pPr>
              <w:pStyle w:val="a3"/>
              <w:rPr>
                <w:spacing w:val="0"/>
              </w:rPr>
            </w:pPr>
          </w:p>
        </w:tc>
      </w:tr>
      <w:tr w:rsidR="00300694" w:rsidRPr="0047682F" w14:paraId="6A09D03E" w14:textId="77777777" w:rsidTr="0012594C">
        <w:trPr>
          <w:trHeight w:val="356"/>
          <w:jc w:val="center"/>
        </w:trPr>
        <w:tc>
          <w:tcPr>
            <w:tcW w:w="1076" w:type="pct"/>
            <w:vMerge/>
            <w:tcBorders>
              <w:right w:val="single" w:sz="4" w:space="0" w:color="auto"/>
            </w:tcBorders>
            <w:shd w:val="clear" w:color="auto" w:fill="FFFFFF"/>
          </w:tcPr>
          <w:p w14:paraId="08E26C46" w14:textId="77777777" w:rsidR="00300694" w:rsidRPr="0047682F" w:rsidRDefault="00300694" w:rsidP="00300694">
            <w:pPr>
              <w:pStyle w:val="a3"/>
              <w:rPr>
                <w:spacing w:val="0"/>
              </w:rPr>
            </w:pPr>
          </w:p>
        </w:tc>
        <w:tc>
          <w:tcPr>
            <w:tcW w:w="517" w:type="pct"/>
            <w:tcBorders>
              <w:top w:val="dotted" w:sz="4" w:space="0" w:color="auto"/>
              <w:left w:val="single" w:sz="4" w:space="0" w:color="auto"/>
              <w:bottom w:val="dotted" w:sz="4" w:space="0" w:color="auto"/>
              <w:right w:val="single" w:sz="4" w:space="0" w:color="auto"/>
            </w:tcBorders>
            <w:shd w:val="clear" w:color="auto" w:fill="FFFFFF"/>
          </w:tcPr>
          <w:p w14:paraId="7160748C" w14:textId="78342350" w:rsidR="00300694" w:rsidRPr="0047682F" w:rsidRDefault="00104CA9" w:rsidP="00300694">
            <w:pPr>
              <w:pStyle w:val="a3"/>
              <w:jc w:val="center"/>
              <w:rPr>
                <w:color w:val="000000" w:themeColor="text1"/>
                <w:spacing w:val="0"/>
              </w:rPr>
            </w:pPr>
            <w:r>
              <w:rPr>
                <w:rFonts w:hint="eastAsia"/>
                <w:color w:val="000000" w:themeColor="text1"/>
                <w:spacing w:val="0"/>
              </w:rPr>
              <w:t>設備</w:t>
            </w:r>
            <w:r w:rsidR="00300694" w:rsidRPr="0047682F">
              <w:rPr>
                <w:rFonts w:hint="eastAsia"/>
                <w:color w:val="000000" w:themeColor="text1"/>
                <w:spacing w:val="0"/>
              </w:rPr>
              <w:t>費</w:t>
            </w:r>
          </w:p>
        </w:tc>
        <w:tc>
          <w:tcPr>
            <w:tcW w:w="987" w:type="pct"/>
            <w:tcBorders>
              <w:top w:val="dotted" w:sz="4" w:space="0" w:color="auto"/>
              <w:left w:val="single" w:sz="4" w:space="0" w:color="auto"/>
              <w:bottom w:val="dotted" w:sz="4" w:space="0" w:color="auto"/>
            </w:tcBorders>
          </w:tcPr>
          <w:p w14:paraId="1C6404C4" w14:textId="77777777" w:rsidR="00300694" w:rsidRPr="0047682F" w:rsidRDefault="00300694" w:rsidP="00300694">
            <w:pPr>
              <w:pStyle w:val="a3"/>
              <w:jc w:val="center"/>
              <w:rPr>
                <w:spacing w:val="0"/>
              </w:rPr>
            </w:pPr>
          </w:p>
        </w:tc>
        <w:tc>
          <w:tcPr>
            <w:tcW w:w="987" w:type="pct"/>
            <w:tcBorders>
              <w:top w:val="dotted" w:sz="4" w:space="0" w:color="auto"/>
              <w:bottom w:val="dotted" w:sz="4" w:space="0" w:color="auto"/>
              <w:right w:val="single" w:sz="4" w:space="0" w:color="auto"/>
            </w:tcBorders>
          </w:tcPr>
          <w:p w14:paraId="441787E1" w14:textId="77777777" w:rsidR="00300694" w:rsidRPr="0047682F" w:rsidRDefault="00300694" w:rsidP="00300694">
            <w:pPr>
              <w:pStyle w:val="a3"/>
              <w:jc w:val="center"/>
              <w:rPr>
                <w:spacing w:val="0"/>
              </w:rPr>
            </w:pPr>
          </w:p>
        </w:tc>
        <w:tc>
          <w:tcPr>
            <w:tcW w:w="642" w:type="pct"/>
            <w:vMerge/>
            <w:tcBorders>
              <w:left w:val="single" w:sz="4" w:space="0" w:color="auto"/>
              <w:tl2br w:val="nil"/>
            </w:tcBorders>
            <w:shd w:val="clear" w:color="auto" w:fill="auto"/>
          </w:tcPr>
          <w:p w14:paraId="55C490D0" w14:textId="77777777" w:rsidR="00300694" w:rsidRPr="0047682F" w:rsidRDefault="00300694" w:rsidP="00300694">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70F45FBD" w14:textId="77777777" w:rsidR="00300694" w:rsidRPr="0047682F" w:rsidRDefault="00300694" w:rsidP="00300694">
            <w:pPr>
              <w:pStyle w:val="a3"/>
              <w:rPr>
                <w:spacing w:val="0"/>
              </w:rPr>
            </w:pPr>
          </w:p>
        </w:tc>
      </w:tr>
      <w:tr w:rsidR="00300694" w:rsidRPr="0047682F" w14:paraId="6EF29281" w14:textId="77777777" w:rsidTr="0012594C">
        <w:trPr>
          <w:trHeight w:val="356"/>
          <w:jc w:val="center"/>
        </w:trPr>
        <w:tc>
          <w:tcPr>
            <w:tcW w:w="1076" w:type="pct"/>
            <w:vMerge/>
            <w:tcBorders>
              <w:right w:val="single" w:sz="4" w:space="0" w:color="auto"/>
            </w:tcBorders>
            <w:shd w:val="clear" w:color="auto" w:fill="FFFFFF"/>
          </w:tcPr>
          <w:p w14:paraId="1586BAA9" w14:textId="77777777" w:rsidR="00300694" w:rsidRPr="0047682F" w:rsidRDefault="00300694" w:rsidP="00300694">
            <w:pPr>
              <w:pStyle w:val="a3"/>
              <w:rPr>
                <w:spacing w:val="0"/>
              </w:rPr>
            </w:pPr>
          </w:p>
        </w:tc>
        <w:tc>
          <w:tcPr>
            <w:tcW w:w="517" w:type="pct"/>
            <w:tcBorders>
              <w:top w:val="dotted" w:sz="4" w:space="0" w:color="auto"/>
              <w:left w:val="single" w:sz="4" w:space="0" w:color="auto"/>
              <w:bottom w:val="dotted" w:sz="4" w:space="0" w:color="auto"/>
              <w:right w:val="single" w:sz="4" w:space="0" w:color="auto"/>
            </w:tcBorders>
            <w:shd w:val="clear" w:color="auto" w:fill="FFFFFF"/>
          </w:tcPr>
          <w:p w14:paraId="6CB39A97" w14:textId="6D143801" w:rsidR="00300694" w:rsidRPr="0047682F" w:rsidRDefault="00300694" w:rsidP="00300694">
            <w:pPr>
              <w:pStyle w:val="a3"/>
              <w:jc w:val="center"/>
              <w:rPr>
                <w:color w:val="000000" w:themeColor="text1"/>
                <w:spacing w:val="0"/>
              </w:rPr>
            </w:pPr>
            <w:r w:rsidRPr="0047682F">
              <w:rPr>
                <w:rFonts w:hint="eastAsia"/>
                <w:spacing w:val="0"/>
              </w:rPr>
              <w:t>事務費</w:t>
            </w:r>
          </w:p>
        </w:tc>
        <w:tc>
          <w:tcPr>
            <w:tcW w:w="987" w:type="pct"/>
            <w:tcBorders>
              <w:top w:val="dotted" w:sz="4" w:space="0" w:color="auto"/>
              <w:left w:val="single" w:sz="4" w:space="0" w:color="auto"/>
              <w:bottom w:val="dotted" w:sz="4" w:space="0" w:color="auto"/>
            </w:tcBorders>
          </w:tcPr>
          <w:p w14:paraId="413E91B6" w14:textId="77777777" w:rsidR="00300694" w:rsidRPr="0047682F" w:rsidRDefault="00300694" w:rsidP="00300694">
            <w:pPr>
              <w:pStyle w:val="a3"/>
              <w:jc w:val="center"/>
              <w:rPr>
                <w:spacing w:val="0"/>
              </w:rPr>
            </w:pPr>
          </w:p>
        </w:tc>
        <w:tc>
          <w:tcPr>
            <w:tcW w:w="987" w:type="pct"/>
            <w:tcBorders>
              <w:top w:val="dotted" w:sz="4" w:space="0" w:color="auto"/>
              <w:bottom w:val="dotted" w:sz="4" w:space="0" w:color="auto"/>
              <w:right w:val="single" w:sz="4" w:space="0" w:color="auto"/>
            </w:tcBorders>
          </w:tcPr>
          <w:p w14:paraId="1868BA87" w14:textId="77777777" w:rsidR="00300694" w:rsidRPr="0047682F" w:rsidRDefault="00300694" w:rsidP="00300694">
            <w:pPr>
              <w:pStyle w:val="a3"/>
              <w:jc w:val="center"/>
              <w:rPr>
                <w:spacing w:val="0"/>
              </w:rPr>
            </w:pPr>
          </w:p>
        </w:tc>
        <w:tc>
          <w:tcPr>
            <w:tcW w:w="642" w:type="pct"/>
            <w:vMerge/>
            <w:tcBorders>
              <w:left w:val="single" w:sz="4" w:space="0" w:color="auto"/>
              <w:tl2br w:val="nil"/>
            </w:tcBorders>
            <w:shd w:val="clear" w:color="auto" w:fill="auto"/>
          </w:tcPr>
          <w:p w14:paraId="04C8847E" w14:textId="77777777" w:rsidR="00300694" w:rsidRPr="0047682F" w:rsidRDefault="00300694" w:rsidP="00300694">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1B8F9923" w14:textId="77777777" w:rsidR="00300694" w:rsidRPr="0047682F" w:rsidRDefault="00300694" w:rsidP="00300694">
            <w:pPr>
              <w:pStyle w:val="a3"/>
              <w:rPr>
                <w:spacing w:val="0"/>
              </w:rPr>
            </w:pPr>
          </w:p>
        </w:tc>
      </w:tr>
      <w:tr w:rsidR="00BD283C" w:rsidRPr="0047682F" w14:paraId="1E08B10B" w14:textId="77777777" w:rsidTr="0012594C">
        <w:trPr>
          <w:trHeight w:val="356"/>
          <w:jc w:val="center"/>
        </w:trPr>
        <w:tc>
          <w:tcPr>
            <w:tcW w:w="1076" w:type="pct"/>
            <w:vMerge/>
            <w:tcBorders>
              <w:right w:val="single" w:sz="4" w:space="0" w:color="auto"/>
            </w:tcBorders>
            <w:shd w:val="clear" w:color="auto" w:fill="FFFFFF"/>
          </w:tcPr>
          <w:p w14:paraId="67F2B0D9" w14:textId="77777777" w:rsidR="00BD283C" w:rsidRPr="0047682F" w:rsidRDefault="00BD283C" w:rsidP="00BD283C">
            <w:pPr>
              <w:pStyle w:val="a3"/>
              <w:rPr>
                <w:spacing w:val="0"/>
              </w:rPr>
            </w:pPr>
          </w:p>
        </w:tc>
        <w:tc>
          <w:tcPr>
            <w:tcW w:w="517" w:type="pct"/>
            <w:tcBorders>
              <w:top w:val="single" w:sz="4" w:space="0" w:color="auto"/>
              <w:left w:val="single" w:sz="4" w:space="0" w:color="auto"/>
              <w:bottom w:val="single" w:sz="4" w:space="0" w:color="auto"/>
            </w:tcBorders>
            <w:shd w:val="clear" w:color="auto" w:fill="FFFFFF"/>
          </w:tcPr>
          <w:p w14:paraId="64775856" w14:textId="77777777" w:rsidR="00BD283C" w:rsidRPr="0047682F" w:rsidRDefault="00BD283C" w:rsidP="00BD283C">
            <w:pPr>
              <w:pStyle w:val="a3"/>
              <w:jc w:val="center"/>
              <w:rPr>
                <w:color w:val="000000" w:themeColor="text1"/>
                <w:spacing w:val="0"/>
              </w:rPr>
            </w:pPr>
            <w:r w:rsidRPr="0047682F">
              <w:rPr>
                <w:rFonts w:hint="eastAsia"/>
                <w:color w:val="000000" w:themeColor="text1"/>
                <w:spacing w:val="0"/>
              </w:rPr>
              <w:t>計</w:t>
            </w:r>
          </w:p>
        </w:tc>
        <w:tc>
          <w:tcPr>
            <w:tcW w:w="987" w:type="pct"/>
            <w:tcBorders>
              <w:top w:val="single" w:sz="4" w:space="0" w:color="auto"/>
              <w:bottom w:val="single" w:sz="4" w:space="0" w:color="auto"/>
            </w:tcBorders>
          </w:tcPr>
          <w:p w14:paraId="5184BD79" w14:textId="77777777" w:rsidR="00BD283C" w:rsidRPr="0047682F" w:rsidRDefault="00BD283C" w:rsidP="00BD283C">
            <w:pPr>
              <w:pStyle w:val="a3"/>
              <w:jc w:val="center"/>
              <w:rPr>
                <w:spacing w:val="0"/>
              </w:rPr>
            </w:pPr>
          </w:p>
        </w:tc>
        <w:tc>
          <w:tcPr>
            <w:tcW w:w="987" w:type="pct"/>
            <w:tcBorders>
              <w:top w:val="single" w:sz="4" w:space="0" w:color="auto"/>
              <w:bottom w:val="single" w:sz="4" w:space="0" w:color="auto"/>
              <w:right w:val="single" w:sz="4" w:space="0" w:color="auto"/>
            </w:tcBorders>
          </w:tcPr>
          <w:p w14:paraId="6C65A9D0" w14:textId="77777777" w:rsidR="00BD283C" w:rsidRPr="0047682F" w:rsidRDefault="00BD283C" w:rsidP="00BD283C">
            <w:pPr>
              <w:pStyle w:val="a3"/>
              <w:jc w:val="center"/>
              <w:rPr>
                <w:spacing w:val="0"/>
              </w:rPr>
            </w:pPr>
          </w:p>
        </w:tc>
        <w:tc>
          <w:tcPr>
            <w:tcW w:w="642" w:type="pct"/>
            <w:vMerge/>
            <w:tcBorders>
              <w:left w:val="single" w:sz="4" w:space="0" w:color="auto"/>
              <w:tl2br w:val="nil"/>
            </w:tcBorders>
            <w:shd w:val="clear" w:color="auto" w:fill="auto"/>
          </w:tcPr>
          <w:p w14:paraId="13308F1F" w14:textId="77777777" w:rsidR="00BD283C" w:rsidRPr="0047682F" w:rsidRDefault="00BD283C" w:rsidP="00BD283C">
            <w:pPr>
              <w:pStyle w:val="a3"/>
              <w:jc w:val="center"/>
              <w:rPr>
                <w:rFonts w:asciiTheme="minorEastAsia" w:eastAsiaTheme="minorEastAsia" w:hAnsiTheme="minorEastAsia"/>
                <w:spacing w:val="0"/>
              </w:rPr>
            </w:pPr>
          </w:p>
        </w:tc>
        <w:tc>
          <w:tcPr>
            <w:tcW w:w="791" w:type="pct"/>
            <w:vMerge/>
            <w:tcBorders>
              <w:tl2br w:val="single" w:sz="4" w:space="0" w:color="auto"/>
            </w:tcBorders>
            <w:shd w:val="clear" w:color="auto" w:fill="auto"/>
          </w:tcPr>
          <w:p w14:paraId="48EF43CB" w14:textId="77777777" w:rsidR="00BD283C" w:rsidRPr="0047682F" w:rsidRDefault="00BD283C" w:rsidP="00BD283C">
            <w:pPr>
              <w:pStyle w:val="a3"/>
              <w:rPr>
                <w:spacing w:val="0"/>
              </w:rPr>
            </w:pPr>
          </w:p>
        </w:tc>
      </w:tr>
      <w:tr w:rsidR="00BD283C" w:rsidRPr="0047682F" w14:paraId="03FDB793" w14:textId="77777777" w:rsidTr="00BD283C">
        <w:trPr>
          <w:trHeight w:val="389"/>
          <w:jc w:val="center"/>
        </w:trPr>
        <w:tc>
          <w:tcPr>
            <w:tcW w:w="1593" w:type="pct"/>
            <w:gridSpan w:val="2"/>
            <w:tcBorders>
              <w:bottom w:val="single" w:sz="4" w:space="0" w:color="auto"/>
            </w:tcBorders>
            <w:shd w:val="clear" w:color="auto" w:fill="FFFFFF"/>
          </w:tcPr>
          <w:p w14:paraId="0358F9F2" w14:textId="77777777" w:rsidR="00BD283C" w:rsidRPr="0047682F" w:rsidRDefault="00BD283C" w:rsidP="00BD283C">
            <w:pPr>
              <w:pStyle w:val="a3"/>
              <w:ind w:firstLineChars="600" w:firstLine="1260"/>
              <w:rPr>
                <w:spacing w:val="0"/>
              </w:rPr>
            </w:pPr>
            <w:r w:rsidRPr="0047682F">
              <w:rPr>
                <w:rFonts w:hint="eastAsia"/>
                <w:spacing w:val="0"/>
              </w:rPr>
              <w:t>合計</w:t>
            </w:r>
          </w:p>
        </w:tc>
        <w:tc>
          <w:tcPr>
            <w:tcW w:w="987" w:type="pct"/>
            <w:tcBorders>
              <w:bottom w:val="single" w:sz="4" w:space="0" w:color="auto"/>
            </w:tcBorders>
          </w:tcPr>
          <w:p w14:paraId="077975FC" w14:textId="77777777" w:rsidR="00BD283C" w:rsidRPr="0047682F" w:rsidRDefault="00BD283C" w:rsidP="00BD283C">
            <w:pPr>
              <w:pStyle w:val="a3"/>
              <w:jc w:val="center"/>
              <w:rPr>
                <w:spacing w:val="0"/>
              </w:rPr>
            </w:pPr>
          </w:p>
        </w:tc>
        <w:tc>
          <w:tcPr>
            <w:tcW w:w="987" w:type="pct"/>
            <w:tcBorders>
              <w:bottom w:val="single" w:sz="4" w:space="0" w:color="auto"/>
            </w:tcBorders>
            <w:shd w:val="clear" w:color="auto" w:fill="auto"/>
          </w:tcPr>
          <w:p w14:paraId="59AFF972" w14:textId="77777777" w:rsidR="00BD283C" w:rsidRPr="0047682F" w:rsidRDefault="00BD283C" w:rsidP="00BD283C">
            <w:pPr>
              <w:pStyle w:val="a3"/>
              <w:jc w:val="center"/>
              <w:rPr>
                <w:spacing w:val="0"/>
              </w:rPr>
            </w:pPr>
          </w:p>
        </w:tc>
        <w:tc>
          <w:tcPr>
            <w:tcW w:w="642" w:type="pct"/>
            <w:tcBorders>
              <w:bottom w:val="single" w:sz="4" w:space="0" w:color="auto"/>
            </w:tcBorders>
            <w:shd w:val="clear" w:color="auto" w:fill="auto"/>
          </w:tcPr>
          <w:p w14:paraId="4F016D65" w14:textId="77777777" w:rsidR="00BD283C" w:rsidRPr="0047682F" w:rsidRDefault="00BD283C" w:rsidP="00BD283C">
            <w:pPr>
              <w:pStyle w:val="a3"/>
              <w:jc w:val="center"/>
              <w:rPr>
                <w:rFonts w:ascii="ＭＳ 明朝" w:hAnsi="ＭＳ 明朝"/>
                <w:spacing w:val="0"/>
              </w:rPr>
            </w:pPr>
            <w:r w:rsidRPr="0047682F">
              <w:rPr>
                <w:rFonts w:ascii="ＭＳ 明朝" w:hAnsi="ＭＳ 明朝"/>
                <w:spacing w:val="0"/>
              </w:rPr>
              <w:t>1/2</w:t>
            </w:r>
          </w:p>
        </w:tc>
        <w:tc>
          <w:tcPr>
            <w:tcW w:w="791" w:type="pct"/>
            <w:tcBorders>
              <w:bottom w:val="single" w:sz="4" w:space="0" w:color="auto"/>
            </w:tcBorders>
            <w:shd w:val="clear" w:color="auto" w:fill="auto"/>
          </w:tcPr>
          <w:p w14:paraId="04CE9383" w14:textId="77777777" w:rsidR="00BD283C" w:rsidRPr="0047682F" w:rsidRDefault="00BD283C" w:rsidP="00BD283C">
            <w:pPr>
              <w:pStyle w:val="a3"/>
              <w:jc w:val="center"/>
              <w:rPr>
                <w:spacing w:val="0"/>
              </w:rPr>
            </w:pPr>
          </w:p>
        </w:tc>
      </w:tr>
    </w:tbl>
    <w:p w14:paraId="3778319C" w14:textId="77777777"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w:t>
      </w:r>
      <w:r w:rsidRPr="0047682F">
        <w:rPr>
          <w:rFonts w:asciiTheme="minorEastAsia" w:eastAsiaTheme="minorEastAsia" w:hAnsiTheme="minorEastAsia"/>
          <w:sz w:val="20"/>
          <w:szCs w:val="20"/>
        </w:rPr>
        <w:t>1　区分について</w:t>
      </w:r>
    </w:p>
    <w:p w14:paraId="1913F1C9" w14:textId="67D2EFE2"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 xml:space="preserve">　　</w:t>
      </w:r>
      <w:r w:rsidRPr="0047682F">
        <w:rPr>
          <w:rFonts w:asciiTheme="minorEastAsia" w:eastAsiaTheme="minorEastAsia" w:hAnsiTheme="minorEastAsia"/>
          <w:sz w:val="20"/>
          <w:szCs w:val="20"/>
        </w:rPr>
        <w:t xml:space="preserve"> 取組みの名称を簡潔に記入すること（例：</w:t>
      </w:r>
      <w:r w:rsidR="007654A0">
        <w:rPr>
          <w:rFonts w:asciiTheme="minorEastAsia" w:eastAsiaTheme="minorEastAsia" w:hAnsiTheme="minorEastAsia" w:hint="eastAsia"/>
          <w:sz w:val="20"/>
          <w:szCs w:val="20"/>
        </w:rPr>
        <w:t>ECサイト</w:t>
      </w:r>
      <w:r w:rsidR="00BE415F">
        <w:rPr>
          <w:rFonts w:asciiTheme="minorEastAsia" w:eastAsiaTheme="minorEastAsia" w:hAnsiTheme="minorEastAsia" w:hint="eastAsia"/>
          <w:sz w:val="20"/>
          <w:szCs w:val="20"/>
        </w:rPr>
        <w:t>の受注画面の仕様変更</w:t>
      </w:r>
      <w:r w:rsidRPr="0047682F">
        <w:rPr>
          <w:rFonts w:asciiTheme="minorEastAsia" w:eastAsiaTheme="minorEastAsia" w:hAnsiTheme="minorEastAsia"/>
          <w:sz w:val="20"/>
          <w:szCs w:val="20"/>
        </w:rPr>
        <w:t>）</w:t>
      </w:r>
    </w:p>
    <w:p w14:paraId="0E133571" w14:textId="180FFBAB"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w:t>
      </w:r>
      <w:r w:rsidRPr="0047682F">
        <w:rPr>
          <w:rFonts w:asciiTheme="minorEastAsia" w:eastAsiaTheme="minorEastAsia" w:hAnsiTheme="minorEastAsia"/>
          <w:sz w:val="20"/>
          <w:szCs w:val="20"/>
        </w:rPr>
        <w:t>2　内訳について</w:t>
      </w:r>
      <w:r w:rsidRPr="0047682F">
        <w:rPr>
          <w:rFonts w:asciiTheme="minorEastAsia" w:eastAsiaTheme="minorEastAsia" w:hAnsiTheme="minorEastAsia" w:hint="eastAsia"/>
          <w:sz w:val="20"/>
          <w:szCs w:val="20"/>
        </w:rPr>
        <w:t xml:space="preserve">　　</w:t>
      </w:r>
    </w:p>
    <w:p w14:paraId="7F587F29" w14:textId="6A89E970" w:rsidR="00676DA2" w:rsidRPr="0047682F" w:rsidRDefault="00676DA2" w:rsidP="00676DA2">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 xml:space="preserve">　　</w:t>
      </w:r>
      <w:r w:rsidRPr="0047682F">
        <w:rPr>
          <w:rFonts w:asciiTheme="minorEastAsia" w:eastAsiaTheme="minorEastAsia" w:hAnsiTheme="minorEastAsia"/>
          <w:sz w:val="20"/>
          <w:szCs w:val="20"/>
        </w:rPr>
        <w:t xml:space="preserve"> 業務費：交付規程別表第2の区分「</w:t>
      </w:r>
      <w:r>
        <w:rPr>
          <w:rFonts w:asciiTheme="minorEastAsia" w:eastAsiaTheme="minorEastAsia" w:hAnsiTheme="minorEastAsia" w:hint="eastAsia"/>
          <w:sz w:val="20"/>
          <w:szCs w:val="20"/>
        </w:rPr>
        <w:t>事業費</w:t>
      </w:r>
      <w:r w:rsidRPr="0047682F">
        <w:rPr>
          <w:rFonts w:asciiTheme="minorEastAsia" w:eastAsiaTheme="minorEastAsia" w:hAnsiTheme="minorEastAsia"/>
          <w:sz w:val="20"/>
          <w:szCs w:val="20"/>
        </w:rPr>
        <w:t>」を参照のこと</w:t>
      </w:r>
    </w:p>
    <w:p w14:paraId="11F5DE5C" w14:textId="2A156E04"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 xml:space="preserve">　　</w:t>
      </w:r>
      <w:r w:rsidRPr="0047682F">
        <w:rPr>
          <w:rFonts w:asciiTheme="minorEastAsia" w:eastAsiaTheme="minorEastAsia" w:hAnsiTheme="minorEastAsia"/>
          <w:sz w:val="20"/>
          <w:szCs w:val="20"/>
        </w:rPr>
        <w:t xml:space="preserve"> 設備費：交付規程別表第2の区分「</w:t>
      </w:r>
      <w:r w:rsidR="00676DA2">
        <w:rPr>
          <w:rFonts w:asciiTheme="minorEastAsia" w:eastAsiaTheme="minorEastAsia" w:hAnsiTheme="minorEastAsia" w:hint="eastAsia"/>
          <w:sz w:val="20"/>
          <w:szCs w:val="20"/>
        </w:rPr>
        <w:t>事業費</w:t>
      </w:r>
      <w:r w:rsidRPr="0047682F">
        <w:rPr>
          <w:rFonts w:asciiTheme="minorEastAsia" w:eastAsiaTheme="minorEastAsia" w:hAnsiTheme="minorEastAsia"/>
          <w:sz w:val="20"/>
          <w:szCs w:val="20"/>
        </w:rPr>
        <w:t>」を参照のこと</w:t>
      </w:r>
    </w:p>
    <w:p w14:paraId="249D526B" w14:textId="77777777"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 xml:space="preserve">　　</w:t>
      </w:r>
      <w:r w:rsidRPr="0047682F">
        <w:rPr>
          <w:rFonts w:asciiTheme="minorEastAsia" w:eastAsiaTheme="minorEastAsia" w:hAnsiTheme="minorEastAsia"/>
          <w:sz w:val="20"/>
          <w:szCs w:val="20"/>
        </w:rPr>
        <w:t xml:space="preserve"> 事務費：交付規程別表第2の区分「事務費」を参照のこと</w:t>
      </w:r>
    </w:p>
    <w:p w14:paraId="426F873F" w14:textId="376A216A" w:rsidR="00BD283C" w:rsidRPr="0047682F" w:rsidRDefault="00BD283C" w:rsidP="00BD283C">
      <w:pPr>
        <w:pStyle w:val="a3"/>
        <w:spacing w:line="240" w:lineRule="auto"/>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w:t>
      </w:r>
      <w:r w:rsidRPr="0047682F">
        <w:rPr>
          <w:rFonts w:asciiTheme="minorEastAsia" w:eastAsiaTheme="minorEastAsia" w:hAnsiTheme="minorEastAsia"/>
          <w:sz w:val="20"/>
          <w:szCs w:val="20"/>
        </w:rPr>
        <w:t xml:space="preserve">3　</w:t>
      </w:r>
      <w:r w:rsidR="00110A06" w:rsidRPr="0047682F">
        <w:rPr>
          <w:rFonts w:asciiTheme="minorEastAsia" w:eastAsiaTheme="minorEastAsia" w:hAnsiTheme="minorEastAsia" w:hint="eastAsia"/>
          <w:sz w:val="20"/>
          <w:szCs w:val="20"/>
        </w:rPr>
        <w:t>間接</w:t>
      </w:r>
      <w:r w:rsidRPr="0047682F">
        <w:rPr>
          <w:rFonts w:hint="eastAsia"/>
          <w:spacing w:val="0"/>
          <w:sz w:val="20"/>
          <w:szCs w:val="20"/>
        </w:rPr>
        <w:t>補助事業に要する経費について</w:t>
      </w:r>
    </w:p>
    <w:p w14:paraId="4BA45474" w14:textId="77777777" w:rsidR="00BD283C" w:rsidRPr="0047682F" w:rsidRDefault="00BD283C" w:rsidP="00BD283C">
      <w:pPr>
        <w:pStyle w:val="af9"/>
        <w:spacing w:before="91" w:after="44"/>
        <w:ind w:right="669"/>
        <w:rPr>
          <w:rFonts w:asciiTheme="minorEastAsia" w:eastAsiaTheme="minorEastAsia" w:hAnsiTheme="minorEastAsia"/>
          <w:sz w:val="20"/>
          <w:szCs w:val="20"/>
        </w:rPr>
      </w:pPr>
      <w:r w:rsidRPr="0047682F">
        <w:rPr>
          <w:rFonts w:asciiTheme="minorEastAsia" w:eastAsiaTheme="minorEastAsia" w:hAnsiTheme="minorEastAsia" w:hint="eastAsia"/>
          <w:sz w:val="20"/>
          <w:szCs w:val="20"/>
        </w:rPr>
        <w:t xml:space="preserve">　　</w:t>
      </w:r>
      <w:r w:rsidRPr="0047682F">
        <w:rPr>
          <w:rFonts w:asciiTheme="minorEastAsia" w:eastAsiaTheme="minorEastAsia" w:hAnsiTheme="minorEastAsia"/>
          <w:sz w:val="20"/>
          <w:szCs w:val="20"/>
        </w:rPr>
        <w:t xml:space="preserve"> 事業を行うために必要な全ての費用を記入すること</w:t>
      </w:r>
    </w:p>
    <w:p w14:paraId="7A48B470" w14:textId="77777777" w:rsidR="00BD283C" w:rsidRPr="0047682F" w:rsidRDefault="00BD283C" w:rsidP="00BD283C">
      <w:pPr>
        <w:pStyle w:val="af9"/>
        <w:spacing w:before="91" w:after="44"/>
        <w:ind w:right="669"/>
        <w:rPr>
          <w:color w:val="000000" w:themeColor="text1"/>
          <w:sz w:val="20"/>
          <w:szCs w:val="20"/>
        </w:rPr>
      </w:pPr>
      <w:r w:rsidRPr="0047682F">
        <w:rPr>
          <w:rFonts w:asciiTheme="minorEastAsia" w:eastAsiaTheme="minorEastAsia" w:hAnsiTheme="minorEastAsia" w:hint="eastAsia"/>
          <w:sz w:val="20"/>
          <w:szCs w:val="20"/>
        </w:rPr>
        <w:t>※</w:t>
      </w:r>
      <w:r w:rsidRPr="0047682F">
        <w:rPr>
          <w:rFonts w:asciiTheme="minorEastAsia" w:eastAsiaTheme="minorEastAsia" w:hAnsiTheme="minorEastAsia"/>
          <w:sz w:val="20"/>
          <w:szCs w:val="20"/>
        </w:rPr>
        <w:t xml:space="preserve">4　</w:t>
      </w:r>
      <w:r w:rsidRPr="0047682F">
        <w:rPr>
          <w:rFonts w:hint="eastAsia"/>
          <w:color w:val="000000" w:themeColor="text1"/>
          <w:sz w:val="20"/>
          <w:szCs w:val="20"/>
        </w:rPr>
        <w:t>補助対象経費について</w:t>
      </w:r>
    </w:p>
    <w:p w14:paraId="523F25C5" w14:textId="77777777" w:rsidR="00BD283C" w:rsidRPr="0047682F" w:rsidRDefault="00BD283C" w:rsidP="00BD283C">
      <w:pPr>
        <w:pStyle w:val="af9"/>
        <w:spacing w:before="91" w:after="44"/>
        <w:ind w:right="669"/>
        <w:rPr>
          <w:color w:val="000000" w:themeColor="text1"/>
          <w:sz w:val="20"/>
          <w:szCs w:val="20"/>
        </w:rPr>
      </w:pPr>
      <w:r w:rsidRPr="0047682F">
        <w:rPr>
          <w:rFonts w:hint="eastAsia"/>
          <w:color w:val="000000" w:themeColor="text1"/>
          <w:sz w:val="20"/>
          <w:szCs w:val="20"/>
        </w:rPr>
        <w:t xml:space="preserve">　　</w:t>
      </w:r>
      <w:r w:rsidRPr="0047682F">
        <w:rPr>
          <w:color w:val="000000" w:themeColor="text1"/>
          <w:sz w:val="20"/>
          <w:szCs w:val="20"/>
        </w:rPr>
        <w:t xml:space="preserve"> ※3のうち、補助の対象となる費用を記入すること</w:t>
      </w:r>
    </w:p>
    <w:p w14:paraId="30AD71BC" w14:textId="77777777" w:rsidR="00BD283C" w:rsidRPr="0047682F" w:rsidRDefault="00BD283C">
      <w:pPr>
        <w:widowControl/>
        <w:jc w:val="left"/>
        <w:rPr>
          <w:rFonts w:ascii="ＭＳ 明朝" w:hAnsi="ＭＳ 明朝" w:cs="ＭＳ 明朝"/>
          <w:spacing w:val="-4"/>
          <w:kern w:val="0"/>
          <w:szCs w:val="21"/>
        </w:rPr>
      </w:pPr>
      <w:r w:rsidRPr="0047682F">
        <w:rPr>
          <w:spacing w:val="-4"/>
        </w:rPr>
        <w:br w:type="page"/>
      </w:r>
    </w:p>
    <w:p w14:paraId="66986A0E" w14:textId="55969C0F" w:rsidR="00FF6561" w:rsidRPr="0047682F" w:rsidRDefault="00FF6561" w:rsidP="00FF6561">
      <w:pPr>
        <w:pStyle w:val="af9"/>
        <w:spacing w:before="61"/>
        <w:ind w:right="607"/>
        <w:jc w:val="right"/>
      </w:pPr>
      <w:r w:rsidRPr="0047682F">
        <w:rPr>
          <w:spacing w:val="-4"/>
          <w:lang w:eastAsia="zh-CN"/>
        </w:rPr>
        <w:lastRenderedPageBreak/>
        <w:t>別紙</w:t>
      </w:r>
      <w:r>
        <w:rPr>
          <w:rFonts w:hint="eastAsia"/>
          <w:spacing w:val="-4"/>
        </w:rPr>
        <w:t>３</w:t>
      </w:r>
    </w:p>
    <w:p w14:paraId="77E02D09" w14:textId="77777777" w:rsidR="00FF6561" w:rsidRDefault="00FF6561" w:rsidP="004A4ECF">
      <w:pPr>
        <w:pStyle w:val="af9"/>
        <w:spacing w:before="61"/>
        <w:ind w:right="465"/>
        <w:jc w:val="right"/>
        <w:rPr>
          <w:spacing w:val="-4"/>
        </w:rPr>
      </w:pPr>
    </w:p>
    <w:p w14:paraId="0144284A" w14:textId="035F147C" w:rsidR="00FF6561" w:rsidRPr="009C6BC3" w:rsidRDefault="00FF6561" w:rsidP="00FF6561">
      <w:pPr>
        <w:pStyle w:val="af9"/>
        <w:spacing w:before="61"/>
        <w:ind w:right="465"/>
        <w:jc w:val="center"/>
        <w:rPr>
          <w:spacing w:val="-4"/>
          <w:u w:val="single"/>
        </w:rPr>
      </w:pPr>
      <w:r w:rsidRPr="009C6BC3">
        <w:rPr>
          <w:rFonts w:hint="eastAsia"/>
          <w:spacing w:val="-4"/>
          <w:u w:val="single"/>
        </w:rPr>
        <w:t>再配達率削減</w:t>
      </w:r>
      <w:r w:rsidR="0045755A">
        <w:rPr>
          <w:rFonts w:hint="eastAsia"/>
          <w:spacing w:val="-4"/>
          <w:u w:val="single"/>
        </w:rPr>
        <w:t>目標</w:t>
      </w:r>
    </w:p>
    <w:p w14:paraId="36850646" w14:textId="77777777" w:rsidR="00C9083D" w:rsidRDefault="00C9083D" w:rsidP="00FF6561">
      <w:pPr>
        <w:pStyle w:val="af9"/>
        <w:spacing w:before="61"/>
        <w:ind w:right="465"/>
        <w:jc w:val="center"/>
        <w:rPr>
          <w:spacing w:val="-4"/>
        </w:rPr>
      </w:pPr>
    </w:p>
    <w:p w14:paraId="6644A648" w14:textId="064780D1" w:rsidR="00C9083D" w:rsidRDefault="00BA766D" w:rsidP="00BA766D">
      <w:pPr>
        <w:pStyle w:val="af9"/>
        <w:spacing w:before="61"/>
        <w:ind w:right="465" w:firstLineChars="50" w:firstLine="101"/>
        <w:rPr>
          <w:spacing w:val="-4"/>
        </w:rPr>
      </w:pPr>
      <w:r>
        <w:rPr>
          <w:rFonts w:hint="eastAsia"/>
          <w:spacing w:val="-4"/>
        </w:rPr>
        <w:t xml:space="preserve">　</w:t>
      </w:r>
      <w:r w:rsidRPr="007A47C0">
        <w:rPr>
          <w:rFonts w:hint="eastAsia"/>
          <w:spacing w:val="-4"/>
        </w:rPr>
        <w:t xml:space="preserve">　</w:t>
      </w:r>
      <w:r w:rsidR="007A47C0" w:rsidRPr="007A47C0">
        <w:rPr>
          <w:rFonts w:hint="eastAsia"/>
          <w:spacing w:val="-4"/>
        </w:rPr>
        <w:t>１．</w:t>
      </w:r>
      <w:r w:rsidRPr="007A47C0">
        <w:rPr>
          <w:rFonts w:hint="eastAsia"/>
          <w:spacing w:val="-4"/>
        </w:rPr>
        <w:t>再配達率の削減目標</w:t>
      </w:r>
    </w:p>
    <w:tbl>
      <w:tblPr>
        <w:tblStyle w:val="a6"/>
        <w:tblW w:w="0" w:type="auto"/>
        <w:tblInd w:w="471" w:type="dxa"/>
        <w:tblLook w:val="04A0" w:firstRow="1" w:lastRow="0" w:firstColumn="1" w:lastColumn="0" w:noHBand="0" w:noVBand="1"/>
      </w:tblPr>
      <w:tblGrid>
        <w:gridCol w:w="3210"/>
        <w:gridCol w:w="2126"/>
        <w:gridCol w:w="2410"/>
        <w:gridCol w:w="2303"/>
      </w:tblGrid>
      <w:tr w:rsidR="00FC2F0B" w:rsidRPr="00B469F2" w14:paraId="48885A96" w14:textId="4E5D328E" w:rsidTr="00B14156">
        <w:tc>
          <w:tcPr>
            <w:tcW w:w="3210" w:type="dxa"/>
          </w:tcPr>
          <w:p w14:paraId="14581031" w14:textId="77777777" w:rsidR="00FC2F0B" w:rsidRPr="007A47C0" w:rsidRDefault="00FC2F0B" w:rsidP="003A26FC">
            <w:pPr>
              <w:pStyle w:val="af9"/>
              <w:spacing w:before="61"/>
              <w:ind w:right="465"/>
              <w:jc w:val="center"/>
              <w:rPr>
                <w:spacing w:val="-4"/>
              </w:rPr>
            </w:pPr>
          </w:p>
        </w:tc>
        <w:tc>
          <w:tcPr>
            <w:tcW w:w="2126" w:type="dxa"/>
          </w:tcPr>
          <w:p w14:paraId="7F5A090E" w14:textId="5888D4C9" w:rsidR="00FC2F0B" w:rsidRPr="00B469F2" w:rsidRDefault="00FC2F0B" w:rsidP="003A26FC">
            <w:pPr>
              <w:pStyle w:val="af9"/>
              <w:spacing w:before="61"/>
              <w:ind w:right="465"/>
              <w:jc w:val="center"/>
              <w:rPr>
                <w:spacing w:val="-4"/>
              </w:rPr>
            </w:pPr>
            <w:r w:rsidRPr="00B469F2">
              <w:rPr>
                <w:rFonts w:hint="eastAsia"/>
                <w:spacing w:val="-4"/>
              </w:rPr>
              <w:t>実施前</w:t>
            </w:r>
          </w:p>
        </w:tc>
        <w:tc>
          <w:tcPr>
            <w:tcW w:w="2410" w:type="dxa"/>
          </w:tcPr>
          <w:p w14:paraId="58B7649D" w14:textId="216E5CEB" w:rsidR="00FC2F0B" w:rsidRPr="00B469F2" w:rsidRDefault="00FC2F0B" w:rsidP="007950AE">
            <w:pPr>
              <w:pStyle w:val="af9"/>
              <w:spacing w:before="61"/>
              <w:ind w:right="465"/>
              <w:jc w:val="center"/>
              <w:rPr>
                <w:spacing w:val="-4"/>
              </w:rPr>
            </w:pPr>
            <w:r w:rsidRPr="00B469F2">
              <w:rPr>
                <w:rFonts w:hint="eastAsia"/>
                <w:spacing w:val="-4"/>
              </w:rPr>
              <w:t>実施後（目標値）</w:t>
            </w:r>
          </w:p>
        </w:tc>
        <w:tc>
          <w:tcPr>
            <w:tcW w:w="2303" w:type="dxa"/>
          </w:tcPr>
          <w:p w14:paraId="68694641" w14:textId="44847A16" w:rsidR="00FC2F0B" w:rsidRPr="00B469F2" w:rsidRDefault="00FC2F0B" w:rsidP="007950AE">
            <w:pPr>
              <w:pStyle w:val="af9"/>
              <w:spacing w:before="61"/>
              <w:ind w:right="465"/>
              <w:jc w:val="center"/>
              <w:rPr>
                <w:spacing w:val="-4"/>
              </w:rPr>
            </w:pPr>
            <w:r w:rsidRPr="00B469F2">
              <w:rPr>
                <w:rFonts w:hint="eastAsia"/>
                <w:spacing w:val="-4"/>
              </w:rPr>
              <w:t>改善ポイント</w:t>
            </w:r>
          </w:p>
        </w:tc>
      </w:tr>
      <w:tr w:rsidR="00FC2F0B" w:rsidRPr="00B469F2" w14:paraId="09367B53" w14:textId="32DF5246" w:rsidTr="00B14156">
        <w:tc>
          <w:tcPr>
            <w:tcW w:w="3210" w:type="dxa"/>
          </w:tcPr>
          <w:p w14:paraId="6221C96B" w14:textId="77777777" w:rsidR="00FC2F0B" w:rsidRPr="00B469F2" w:rsidRDefault="00FC2F0B" w:rsidP="00FC2F0B">
            <w:pPr>
              <w:pStyle w:val="af9"/>
              <w:spacing w:before="61"/>
              <w:ind w:right="465"/>
              <w:rPr>
                <w:spacing w:val="-4"/>
                <w:lang w:eastAsia="zh-TW"/>
              </w:rPr>
            </w:pPr>
            <w:r w:rsidRPr="00B469F2">
              <w:rPr>
                <w:rFonts w:hint="eastAsia"/>
                <w:spacing w:val="-4"/>
                <w:lang w:eastAsia="zh-TW"/>
              </w:rPr>
              <w:t>再配達率</w:t>
            </w:r>
          </w:p>
          <w:p w14:paraId="7A7F4F81" w14:textId="2419EC7F" w:rsidR="00FC2F0B" w:rsidRPr="00B469F2" w:rsidRDefault="00FC2F0B" w:rsidP="00FC2F0B">
            <w:pPr>
              <w:pStyle w:val="af9"/>
              <w:spacing w:before="61"/>
              <w:ind w:right="465"/>
              <w:rPr>
                <w:spacing w:val="-4"/>
                <w:lang w:eastAsia="zh-TW"/>
              </w:rPr>
            </w:pPr>
            <w:r w:rsidRPr="00B469F2">
              <w:rPr>
                <w:rFonts w:hint="eastAsia"/>
                <w:spacing w:val="-4"/>
                <w:lang w:eastAsia="zh-TW"/>
              </w:rPr>
              <w:t>（再配達件数/総配達件数）</w:t>
            </w:r>
          </w:p>
        </w:tc>
        <w:tc>
          <w:tcPr>
            <w:tcW w:w="2126" w:type="dxa"/>
          </w:tcPr>
          <w:p w14:paraId="7813061E" w14:textId="6779F901" w:rsidR="00FC2F0B" w:rsidRPr="00B469F2" w:rsidRDefault="00FC2F0B" w:rsidP="007950AE">
            <w:pPr>
              <w:pStyle w:val="af9"/>
              <w:spacing w:before="61"/>
              <w:ind w:right="465"/>
              <w:jc w:val="right"/>
              <w:rPr>
                <w:spacing w:val="-4"/>
              </w:rPr>
            </w:pPr>
            <w:r w:rsidRPr="00B469F2">
              <w:rPr>
                <w:rFonts w:hint="eastAsia"/>
                <w:spacing w:val="-4"/>
              </w:rPr>
              <w:t>％</w:t>
            </w:r>
          </w:p>
        </w:tc>
        <w:tc>
          <w:tcPr>
            <w:tcW w:w="2410" w:type="dxa"/>
          </w:tcPr>
          <w:p w14:paraId="55479454" w14:textId="5BD945C1" w:rsidR="00FC2F0B" w:rsidRPr="00B469F2" w:rsidRDefault="00FC2F0B" w:rsidP="007950AE">
            <w:pPr>
              <w:pStyle w:val="af9"/>
              <w:spacing w:before="61"/>
              <w:ind w:right="465"/>
              <w:jc w:val="right"/>
              <w:rPr>
                <w:spacing w:val="-4"/>
              </w:rPr>
            </w:pPr>
            <w:r w:rsidRPr="00B469F2">
              <w:rPr>
                <w:rFonts w:hint="eastAsia"/>
                <w:spacing w:val="-4"/>
              </w:rPr>
              <w:t>％</w:t>
            </w:r>
          </w:p>
        </w:tc>
        <w:tc>
          <w:tcPr>
            <w:tcW w:w="2303" w:type="dxa"/>
          </w:tcPr>
          <w:p w14:paraId="3C64052C" w14:textId="397287EA" w:rsidR="00FC2F0B" w:rsidRPr="00B469F2" w:rsidRDefault="00FC2F0B" w:rsidP="007950AE">
            <w:pPr>
              <w:pStyle w:val="af9"/>
              <w:spacing w:before="61"/>
              <w:ind w:right="465"/>
              <w:jc w:val="right"/>
              <w:rPr>
                <w:spacing w:val="-4"/>
              </w:rPr>
            </w:pPr>
            <w:r w:rsidRPr="00B469F2">
              <w:rPr>
                <w:rFonts w:hint="eastAsia"/>
                <w:spacing w:val="-4"/>
              </w:rPr>
              <w:t>％</w:t>
            </w:r>
            <w:r w:rsidRPr="00B469F2">
              <w:rPr>
                <w:rFonts w:hint="eastAsia"/>
                <w:spacing w:val="-4"/>
                <w:vertAlign w:val="superscript"/>
              </w:rPr>
              <w:t>※1</w:t>
            </w:r>
          </w:p>
        </w:tc>
      </w:tr>
    </w:tbl>
    <w:p w14:paraId="7F454CB1" w14:textId="07C7DC11" w:rsidR="002E7051" w:rsidRPr="00B469F2" w:rsidRDefault="002E7051" w:rsidP="002E7051">
      <w:pPr>
        <w:pStyle w:val="af9"/>
        <w:spacing w:before="61"/>
        <w:ind w:right="465" w:firstLineChars="200" w:firstLine="404"/>
        <w:rPr>
          <w:spacing w:val="-4"/>
          <w:lang w:eastAsia="zh-TW"/>
        </w:rPr>
      </w:pPr>
      <w:r w:rsidRPr="00B469F2">
        <w:rPr>
          <w:rFonts w:hint="eastAsia"/>
          <w:spacing w:val="-4"/>
          <w:lang w:eastAsia="zh-TW"/>
        </w:rPr>
        <w:t>※</w:t>
      </w:r>
      <w:r w:rsidR="00FC2F0B" w:rsidRPr="00B469F2">
        <w:rPr>
          <w:rFonts w:hint="eastAsia"/>
          <w:spacing w:val="-4"/>
          <w:lang w:eastAsia="zh-TW"/>
        </w:rPr>
        <w:t>1</w:t>
      </w:r>
      <w:r w:rsidRPr="00B469F2">
        <w:rPr>
          <w:rFonts w:hint="eastAsia"/>
          <w:spacing w:val="-4"/>
          <w:lang w:eastAsia="zh-TW"/>
        </w:rPr>
        <w:t xml:space="preserve"> 「実施前再配達率」-「実施後再配達率</w:t>
      </w:r>
      <w:r w:rsidR="00E037A3" w:rsidRPr="00B469F2">
        <w:rPr>
          <w:rFonts w:hint="eastAsia"/>
          <w:spacing w:val="-4"/>
          <w:lang w:eastAsia="zh-TW"/>
        </w:rPr>
        <w:t>（目標値）</w:t>
      </w:r>
      <w:r w:rsidRPr="00B469F2">
        <w:rPr>
          <w:rFonts w:hint="eastAsia"/>
          <w:spacing w:val="-4"/>
          <w:lang w:eastAsia="zh-TW"/>
        </w:rPr>
        <w:t>」</w:t>
      </w:r>
    </w:p>
    <w:p w14:paraId="7889F2E7" w14:textId="209C2B6C" w:rsidR="002E7051" w:rsidRPr="00B469F2" w:rsidRDefault="002E7051" w:rsidP="002E7051">
      <w:pPr>
        <w:pStyle w:val="af9"/>
        <w:spacing w:before="61"/>
        <w:ind w:right="465" w:firstLineChars="200" w:firstLine="404"/>
        <w:rPr>
          <w:spacing w:val="-4"/>
          <w:lang w:eastAsia="zh-TW"/>
        </w:rPr>
      </w:pPr>
    </w:p>
    <w:p w14:paraId="358FAF9A" w14:textId="77777777" w:rsidR="007950AE" w:rsidRPr="00B469F2" w:rsidRDefault="007950AE" w:rsidP="00FE2414">
      <w:pPr>
        <w:pStyle w:val="af9"/>
        <w:spacing w:before="61"/>
        <w:ind w:right="465"/>
        <w:rPr>
          <w:spacing w:val="-4"/>
          <w:lang w:eastAsia="zh-TW"/>
        </w:rPr>
      </w:pPr>
    </w:p>
    <w:p w14:paraId="1FAEA73C" w14:textId="3892E813" w:rsidR="00AC7F20" w:rsidRPr="00B469F2" w:rsidRDefault="00FD4289" w:rsidP="00FD4289">
      <w:pPr>
        <w:pStyle w:val="af9"/>
        <w:spacing w:before="61"/>
        <w:ind w:right="465" w:firstLineChars="50" w:firstLine="101"/>
        <w:rPr>
          <w:spacing w:val="-4"/>
        </w:rPr>
      </w:pPr>
      <w:r w:rsidRPr="00B469F2">
        <w:rPr>
          <w:rFonts w:hint="eastAsia"/>
          <w:spacing w:val="-4"/>
          <w:lang w:eastAsia="zh-TW"/>
        </w:rPr>
        <w:t xml:space="preserve">　　</w:t>
      </w:r>
      <w:r w:rsidR="007A47C0" w:rsidRPr="00B469F2">
        <w:rPr>
          <w:rFonts w:hint="eastAsia"/>
          <w:spacing w:val="-4"/>
        </w:rPr>
        <w:t>２．</w:t>
      </w:r>
      <w:r w:rsidRPr="00B469F2">
        <w:rPr>
          <w:rFonts w:hint="eastAsia"/>
          <w:spacing w:val="-4"/>
        </w:rPr>
        <w:t>実施項目別の再配達率削減寄与度</w:t>
      </w:r>
    </w:p>
    <w:tbl>
      <w:tblPr>
        <w:tblStyle w:val="a6"/>
        <w:tblW w:w="0" w:type="auto"/>
        <w:tblInd w:w="421" w:type="dxa"/>
        <w:tblLook w:val="04A0" w:firstRow="1" w:lastRow="0" w:firstColumn="1" w:lastColumn="0" w:noHBand="0" w:noVBand="1"/>
      </w:tblPr>
      <w:tblGrid>
        <w:gridCol w:w="6095"/>
        <w:gridCol w:w="3827"/>
      </w:tblGrid>
      <w:tr w:rsidR="00AB7F1C" w:rsidRPr="007A47C0" w14:paraId="34DF2A68" w14:textId="77777777" w:rsidTr="005B2E6B">
        <w:trPr>
          <w:trHeight w:val="333"/>
        </w:trPr>
        <w:tc>
          <w:tcPr>
            <w:tcW w:w="6095" w:type="dxa"/>
          </w:tcPr>
          <w:p w14:paraId="541428AC" w14:textId="1947EFD9" w:rsidR="00AB7F1C" w:rsidRPr="00B469F2" w:rsidRDefault="00AB7F1C" w:rsidP="00190556">
            <w:pPr>
              <w:pStyle w:val="af9"/>
              <w:spacing w:before="61"/>
              <w:ind w:right="465"/>
              <w:rPr>
                <w:spacing w:val="-4"/>
              </w:rPr>
            </w:pPr>
            <w:r w:rsidRPr="00B469F2">
              <w:rPr>
                <w:rFonts w:hint="eastAsia"/>
                <w:spacing w:val="-4"/>
              </w:rPr>
              <w:t>実施項目内容</w:t>
            </w:r>
          </w:p>
        </w:tc>
        <w:tc>
          <w:tcPr>
            <w:tcW w:w="3827" w:type="dxa"/>
          </w:tcPr>
          <w:p w14:paraId="749E02E5" w14:textId="7D1D128D" w:rsidR="00AB7F1C" w:rsidRPr="007A47C0" w:rsidRDefault="00AB7F1C" w:rsidP="00AC7F20">
            <w:pPr>
              <w:pStyle w:val="af9"/>
              <w:spacing w:before="61"/>
              <w:ind w:right="465"/>
              <w:rPr>
                <w:spacing w:val="-4"/>
              </w:rPr>
            </w:pPr>
            <w:r w:rsidRPr="00B469F2">
              <w:rPr>
                <w:rFonts w:hint="eastAsia"/>
                <w:spacing w:val="-4"/>
              </w:rPr>
              <w:t>削減</w:t>
            </w:r>
            <w:r w:rsidR="00A141DB" w:rsidRPr="00B469F2">
              <w:rPr>
                <w:rFonts w:hint="eastAsia"/>
                <w:spacing w:val="-4"/>
              </w:rPr>
              <w:t>目標に対する項目別</w:t>
            </w:r>
            <w:r w:rsidRPr="00B469F2">
              <w:rPr>
                <w:rFonts w:hint="eastAsia"/>
                <w:spacing w:val="-4"/>
              </w:rPr>
              <w:t>寄与度</w:t>
            </w:r>
            <w:r w:rsidR="00DC2A74" w:rsidRPr="00B469F2">
              <w:rPr>
                <w:rFonts w:hint="eastAsia"/>
                <w:spacing w:val="-4"/>
                <w:vertAlign w:val="superscript"/>
              </w:rPr>
              <w:t>※</w:t>
            </w:r>
            <w:r w:rsidR="00487B9A" w:rsidRPr="00B469F2">
              <w:rPr>
                <w:rFonts w:hint="eastAsia"/>
                <w:spacing w:val="-4"/>
                <w:vertAlign w:val="superscript"/>
              </w:rPr>
              <w:t>２</w:t>
            </w:r>
          </w:p>
        </w:tc>
      </w:tr>
      <w:tr w:rsidR="00AB7F1C" w:rsidRPr="007A47C0" w14:paraId="39428AE2" w14:textId="77777777" w:rsidTr="005B2E6B">
        <w:trPr>
          <w:trHeight w:val="428"/>
        </w:trPr>
        <w:tc>
          <w:tcPr>
            <w:tcW w:w="6095" w:type="dxa"/>
          </w:tcPr>
          <w:p w14:paraId="706A9957" w14:textId="77C909E2" w:rsidR="00AB7F1C" w:rsidRPr="007A47C0" w:rsidRDefault="00AB7F1C" w:rsidP="007950AE">
            <w:pPr>
              <w:pStyle w:val="af9"/>
              <w:spacing w:before="61"/>
              <w:ind w:right="465"/>
              <w:rPr>
                <w:spacing w:val="-4"/>
              </w:rPr>
            </w:pPr>
          </w:p>
        </w:tc>
        <w:tc>
          <w:tcPr>
            <w:tcW w:w="3827" w:type="dxa"/>
          </w:tcPr>
          <w:p w14:paraId="6E3F6149" w14:textId="180AB38F" w:rsidR="00AB7F1C" w:rsidRPr="007A47C0" w:rsidRDefault="00AB7F1C" w:rsidP="007950AE">
            <w:pPr>
              <w:pStyle w:val="af9"/>
              <w:spacing w:before="61"/>
              <w:ind w:right="465"/>
              <w:jc w:val="right"/>
              <w:rPr>
                <w:spacing w:val="-4"/>
              </w:rPr>
            </w:pPr>
            <w:r w:rsidRPr="007A47C0">
              <w:rPr>
                <w:rFonts w:hint="eastAsia"/>
                <w:spacing w:val="-4"/>
              </w:rPr>
              <w:t>％</w:t>
            </w:r>
          </w:p>
        </w:tc>
      </w:tr>
      <w:tr w:rsidR="00AB7F1C" w:rsidRPr="007A47C0" w14:paraId="707F8CF0" w14:textId="77777777" w:rsidTr="005B2E6B">
        <w:trPr>
          <w:trHeight w:val="428"/>
        </w:trPr>
        <w:tc>
          <w:tcPr>
            <w:tcW w:w="6095" w:type="dxa"/>
          </w:tcPr>
          <w:p w14:paraId="48D6DBAA" w14:textId="768D09D3" w:rsidR="00AB7F1C" w:rsidRPr="007A47C0" w:rsidRDefault="00AB7F1C" w:rsidP="007950AE">
            <w:pPr>
              <w:pStyle w:val="af9"/>
              <w:spacing w:before="61"/>
              <w:ind w:right="465"/>
              <w:rPr>
                <w:spacing w:val="-4"/>
              </w:rPr>
            </w:pPr>
          </w:p>
        </w:tc>
        <w:tc>
          <w:tcPr>
            <w:tcW w:w="3827" w:type="dxa"/>
          </w:tcPr>
          <w:p w14:paraId="5D8F1B95" w14:textId="6D972AF8" w:rsidR="00AB7F1C" w:rsidRPr="007A47C0" w:rsidRDefault="00AB7F1C" w:rsidP="007950AE">
            <w:pPr>
              <w:pStyle w:val="af9"/>
              <w:spacing w:before="61"/>
              <w:ind w:right="465"/>
              <w:jc w:val="right"/>
              <w:rPr>
                <w:spacing w:val="-4"/>
              </w:rPr>
            </w:pPr>
            <w:r w:rsidRPr="007A47C0">
              <w:rPr>
                <w:rFonts w:hint="eastAsia"/>
                <w:spacing w:val="-4"/>
              </w:rPr>
              <w:t>％</w:t>
            </w:r>
          </w:p>
        </w:tc>
      </w:tr>
      <w:tr w:rsidR="00AB7F1C" w:rsidRPr="007A47C0" w14:paraId="07948691" w14:textId="77777777" w:rsidTr="005B2E6B">
        <w:trPr>
          <w:trHeight w:val="436"/>
        </w:trPr>
        <w:tc>
          <w:tcPr>
            <w:tcW w:w="6095" w:type="dxa"/>
          </w:tcPr>
          <w:p w14:paraId="684EB7F7" w14:textId="1BBEE50E" w:rsidR="00AB7F1C" w:rsidRPr="007A47C0" w:rsidRDefault="00AB7F1C" w:rsidP="007950AE">
            <w:pPr>
              <w:pStyle w:val="af9"/>
              <w:spacing w:before="61"/>
              <w:ind w:right="465"/>
              <w:rPr>
                <w:spacing w:val="-4"/>
              </w:rPr>
            </w:pPr>
          </w:p>
        </w:tc>
        <w:tc>
          <w:tcPr>
            <w:tcW w:w="3827" w:type="dxa"/>
          </w:tcPr>
          <w:p w14:paraId="70BCD646" w14:textId="5B586ADF" w:rsidR="00AB7F1C" w:rsidRPr="007A47C0" w:rsidRDefault="00AB7F1C" w:rsidP="007950AE">
            <w:pPr>
              <w:pStyle w:val="af9"/>
              <w:spacing w:before="61"/>
              <w:ind w:right="465"/>
              <w:jc w:val="right"/>
              <w:rPr>
                <w:spacing w:val="-4"/>
              </w:rPr>
            </w:pPr>
            <w:r w:rsidRPr="007A47C0">
              <w:rPr>
                <w:rFonts w:hint="eastAsia"/>
                <w:spacing w:val="-4"/>
              </w:rPr>
              <w:t>％</w:t>
            </w:r>
          </w:p>
        </w:tc>
      </w:tr>
      <w:tr w:rsidR="00AB7F1C" w:rsidRPr="007A47C0" w14:paraId="6AEFBF35" w14:textId="77777777" w:rsidTr="005B2E6B">
        <w:trPr>
          <w:trHeight w:val="428"/>
        </w:trPr>
        <w:tc>
          <w:tcPr>
            <w:tcW w:w="6095" w:type="dxa"/>
          </w:tcPr>
          <w:p w14:paraId="67FB2810" w14:textId="0566183D" w:rsidR="00AB7F1C" w:rsidRPr="007A47C0" w:rsidRDefault="00AB7F1C" w:rsidP="007950AE">
            <w:pPr>
              <w:pStyle w:val="af9"/>
              <w:spacing w:before="61"/>
              <w:ind w:right="465"/>
              <w:rPr>
                <w:spacing w:val="-4"/>
              </w:rPr>
            </w:pPr>
          </w:p>
        </w:tc>
        <w:tc>
          <w:tcPr>
            <w:tcW w:w="3827" w:type="dxa"/>
          </w:tcPr>
          <w:p w14:paraId="1F9B371D" w14:textId="6A08D3BC" w:rsidR="00AB7F1C" w:rsidRPr="007A47C0" w:rsidRDefault="00AB7F1C" w:rsidP="007950AE">
            <w:pPr>
              <w:pStyle w:val="af9"/>
              <w:spacing w:before="61"/>
              <w:ind w:right="465"/>
              <w:jc w:val="right"/>
              <w:rPr>
                <w:spacing w:val="-4"/>
              </w:rPr>
            </w:pPr>
            <w:r w:rsidRPr="007A47C0">
              <w:rPr>
                <w:rFonts w:hint="eastAsia"/>
                <w:spacing w:val="-4"/>
              </w:rPr>
              <w:t>％</w:t>
            </w:r>
          </w:p>
        </w:tc>
      </w:tr>
    </w:tbl>
    <w:p w14:paraId="2435862E" w14:textId="26CE4EA0" w:rsidR="000E7167" w:rsidRPr="007A47C0" w:rsidRDefault="00334990" w:rsidP="00CE3715">
      <w:pPr>
        <w:pStyle w:val="Web"/>
        <w:spacing w:before="0" w:beforeAutospacing="0" w:after="0" w:afterAutospacing="0"/>
        <w:ind w:leftChars="150" w:left="921" w:hangingChars="300" w:hanging="606"/>
        <w:rPr>
          <w:rFonts w:asciiTheme="minorEastAsia" w:eastAsiaTheme="minorEastAsia" w:hAnsiTheme="minorEastAsia"/>
          <w:sz w:val="21"/>
          <w:szCs w:val="21"/>
        </w:rPr>
      </w:pPr>
      <w:r w:rsidRPr="007A47C0">
        <w:rPr>
          <w:rFonts w:asciiTheme="minorEastAsia" w:eastAsiaTheme="minorEastAsia" w:hAnsiTheme="minorEastAsia" w:hint="eastAsia"/>
          <w:spacing w:val="-4"/>
          <w:sz w:val="21"/>
          <w:szCs w:val="21"/>
        </w:rPr>
        <w:t xml:space="preserve">　</w:t>
      </w:r>
      <w:r w:rsidR="00DC2A74" w:rsidRPr="007A47C0">
        <w:rPr>
          <w:rFonts w:asciiTheme="minorEastAsia" w:eastAsiaTheme="minorEastAsia" w:hAnsiTheme="minorEastAsia" w:hint="eastAsia"/>
          <w:sz w:val="21"/>
          <w:szCs w:val="21"/>
        </w:rPr>
        <w:t>※</w:t>
      </w:r>
      <w:r w:rsidR="00487B9A">
        <w:rPr>
          <w:rFonts w:asciiTheme="minorEastAsia" w:eastAsiaTheme="minorEastAsia" w:hAnsiTheme="minorEastAsia" w:hint="eastAsia"/>
          <w:sz w:val="21"/>
          <w:szCs w:val="21"/>
        </w:rPr>
        <w:t>2</w:t>
      </w:r>
      <w:r w:rsidR="00DC2A74" w:rsidRPr="007A47C0">
        <w:rPr>
          <w:rFonts w:asciiTheme="minorEastAsia" w:eastAsiaTheme="minorEastAsia" w:hAnsiTheme="minorEastAsia" w:hint="eastAsia"/>
          <w:sz w:val="21"/>
          <w:szCs w:val="21"/>
        </w:rPr>
        <w:t xml:space="preserve"> </w:t>
      </w:r>
      <w:r w:rsidR="0030654E" w:rsidRPr="007A47C0">
        <w:rPr>
          <w:rFonts w:asciiTheme="minorEastAsia" w:eastAsiaTheme="minorEastAsia" w:hAnsiTheme="minorEastAsia" w:hint="eastAsia"/>
          <w:sz w:val="21"/>
          <w:szCs w:val="21"/>
        </w:rPr>
        <w:t>事業実施前の</w:t>
      </w:r>
      <w:r w:rsidRPr="007A47C0">
        <w:rPr>
          <w:rFonts w:asciiTheme="minorEastAsia" w:eastAsiaTheme="minorEastAsia" w:hAnsiTheme="minorEastAsia" w:hint="eastAsia"/>
          <w:sz w:val="21"/>
          <w:szCs w:val="21"/>
        </w:rPr>
        <w:t>再配達率を</w:t>
      </w:r>
      <w:r w:rsidRPr="007A47C0">
        <w:rPr>
          <w:rFonts w:asciiTheme="minorEastAsia" w:eastAsiaTheme="minorEastAsia" w:hAnsiTheme="minorEastAsia"/>
          <w:sz w:val="21"/>
          <w:szCs w:val="21"/>
        </w:rPr>
        <w:t>100</w:t>
      </w:r>
      <w:r w:rsidRPr="007A47C0">
        <w:rPr>
          <w:rFonts w:asciiTheme="minorEastAsia" w:eastAsiaTheme="minorEastAsia" w:hAnsiTheme="minorEastAsia" w:hint="eastAsia"/>
          <w:sz w:val="21"/>
          <w:szCs w:val="21"/>
        </w:rPr>
        <w:t>とし、</w:t>
      </w:r>
      <w:r w:rsidR="00C20628" w:rsidRPr="007A47C0">
        <w:rPr>
          <w:rFonts w:asciiTheme="minorEastAsia" w:eastAsiaTheme="minorEastAsia" w:hAnsiTheme="minorEastAsia" w:hint="eastAsia"/>
          <w:sz w:val="21"/>
          <w:szCs w:val="21"/>
        </w:rPr>
        <w:t>事業で実施する項目ごとに再配達率の削減寄与度（％）を記載すること</w:t>
      </w:r>
      <w:r w:rsidR="00CE3715">
        <w:rPr>
          <w:rFonts w:asciiTheme="minorEastAsia" w:eastAsiaTheme="minorEastAsia" w:hAnsiTheme="minorEastAsia" w:hint="eastAsia"/>
          <w:sz w:val="21"/>
          <w:szCs w:val="21"/>
        </w:rPr>
        <w:t>。</w:t>
      </w:r>
      <w:r w:rsidR="000E7167" w:rsidRPr="007A47C0">
        <w:rPr>
          <w:rFonts w:asciiTheme="minorEastAsia" w:eastAsiaTheme="minorEastAsia" w:hAnsiTheme="minorEastAsia" w:hint="eastAsia"/>
          <w:sz w:val="21"/>
          <w:szCs w:val="21"/>
        </w:rPr>
        <w:t>ただし、実施項目ごとの相加・相乗効果等は加味しないものとする。</w:t>
      </w:r>
    </w:p>
    <w:p w14:paraId="46FECCCB" w14:textId="53F54B6C" w:rsidR="00D760AB" w:rsidRPr="007A47C0" w:rsidRDefault="000E7167" w:rsidP="00D760AB">
      <w:pPr>
        <w:pStyle w:val="Web"/>
        <w:spacing w:before="0" w:beforeAutospacing="0" w:after="0" w:afterAutospacing="0"/>
        <w:ind w:leftChars="150" w:left="945" w:hangingChars="300" w:hanging="630"/>
        <w:rPr>
          <w:rFonts w:asciiTheme="minorEastAsia" w:eastAsiaTheme="minorEastAsia" w:hAnsiTheme="minorEastAsia"/>
          <w:sz w:val="21"/>
          <w:szCs w:val="21"/>
        </w:rPr>
      </w:pPr>
      <w:r w:rsidRPr="007A47C0">
        <w:rPr>
          <w:rFonts w:asciiTheme="minorEastAsia" w:eastAsiaTheme="minorEastAsia" w:hAnsiTheme="minorEastAsia" w:hint="eastAsia"/>
          <w:sz w:val="21"/>
          <w:szCs w:val="21"/>
        </w:rPr>
        <w:t xml:space="preserve">　</w:t>
      </w:r>
      <w:r w:rsidR="00D760AB" w:rsidRPr="007A47C0">
        <w:rPr>
          <w:rFonts w:asciiTheme="minorEastAsia" w:eastAsiaTheme="minorEastAsia" w:hAnsiTheme="minorEastAsia" w:hint="eastAsia"/>
          <w:sz w:val="21"/>
          <w:szCs w:val="21"/>
        </w:rPr>
        <w:t>例）</w:t>
      </w:r>
      <w:r w:rsidR="004A634C" w:rsidRPr="007A47C0">
        <w:rPr>
          <w:rFonts w:asciiTheme="minorEastAsia" w:eastAsiaTheme="minorEastAsia" w:hAnsiTheme="minorEastAsia" w:hint="eastAsia"/>
          <w:sz w:val="21"/>
          <w:szCs w:val="21"/>
        </w:rPr>
        <w:t>置き配便の導入により</w:t>
      </w:r>
      <w:r w:rsidR="00E137AC" w:rsidRPr="007A47C0">
        <w:rPr>
          <w:rFonts w:asciiTheme="minorEastAsia" w:eastAsiaTheme="minorEastAsia" w:hAnsiTheme="minorEastAsia" w:hint="eastAsia"/>
          <w:sz w:val="21"/>
          <w:szCs w:val="21"/>
        </w:rPr>
        <w:t>再配達率が</w:t>
      </w:r>
      <w:r w:rsidR="004A634C" w:rsidRPr="007A47C0">
        <w:rPr>
          <w:rFonts w:asciiTheme="minorEastAsia" w:eastAsiaTheme="minorEastAsia" w:hAnsiTheme="minorEastAsia" w:hint="eastAsia"/>
          <w:sz w:val="21"/>
          <w:szCs w:val="21"/>
        </w:rPr>
        <w:t>50%</w:t>
      </w:r>
      <w:r w:rsidR="00BB3E31" w:rsidRPr="007A47C0">
        <w:rPr>
          <w:rFonts w:asciiTheme="minorEastAsia" w:eastAsiaTheme="minorEastAsia" w:hAnsiTheme="minorEastAsia" w:hint="eastAsia"/>
          <w:sz w:val="21"/>
          <w:szCs w:val="21"/>
        </w:rPr>
        <w:t>削減</w:t>
      </w:r>
      <w:r w:rsidR="00E137AC" w:rsidRPr="007A47C0">
        <w:rPr>
          <w:rFonts w:asciiTheme="minorEastAsia" w:eastAsiaTheme="minorEastAsia" w:hAnsiTheme="minorEastAsia" w:hint="eastAsia"/>
          <w:sz w:val="21"/>
          <w:szCs w:val="21"/>
        </w:rPr>
        <w:t>する、ドライバーコミュニケーションツール導入により</w:t>
      </w:r>
      <w:r w:rsidR="00BB3E31" w:rsidRPr="007A47C0">
        <w:rPr>
          <w:rFonts w:asciiTheme="minorEastAsia" w:eastAsiaTheme="minorEastAsia" w:hAnsiTheme="minorEastAsia" w:hint="eastAsia"/>
          <w:sz w:val="21"/>
          <w:szCs w:val="21"/>
        </w:rPr>
        <w:t>再配達率が5%削減する等</w:t>
      </w:r>
    </w:p>
    <w:p w14:paraId="66CEC67B" w14:textId="77777777" w:rsidR="000E7167" w:rsidRPr="007A47C0" w:rsidRDefault="000E7167" w:rsidP="000E7167">
      <w:pPr>
        <w:pStyle w:val="Web"/>
        <w:spacing w:before="0" w:beforeAutospacing="0" w:after="0" w:afterAutospacing="0"/>
        <w:ind w:leftChars="150" w:left="945" w:hangingChars="300" w:hanging="630"/>
        <w:rPr>
          <w:rFonts w:asciiTheme="minorEastAsia" w:eastAsiaTheme="minorEastAsia" w:hAnsiTheme="minorEastAsia"/>
          <w:sz w:val="21"/>
          <w:szCs w:val="21"/>
        </w:rPr>
      </w:pPr>
    </w:p>
    <w:p w14:paraId="247591B3" w14:textId="77777777" w:rsidR="00FF6561" w:rsidRPr="007A47C0" w:rsidRDefault="00FF6561" w:rsidP="004A4ECF">
      <w:pPr>
        <w:pStyle w:val="af9"/>
        <w:spacing w:before="61"/>
        <w:ind w:right="465"/>
        <w:jc w:val="right"/>
        <w:rPr>
          <w:spacing w:val="-4"/>
        </w:rPr>
      </w:pPr>
    </w:p>
    <w:p w14:paraId="74D92383" w14:textId="77777777" w:rsidR="00FF6561" w:rsidRDefault="00FF6561" w:rsidP="004A4ECF">
      <w:pPr>
        <w:pStyle w:val="af9"/>
        <w:spacing w:before="61"/>
        <w:ind w:right="465"/>
        <w:jc w:val="right"/>
        <w:rPr>
          <w:spacing w:val="-4"/>
        </w:rPr>
      </w:pPr>
    </w:p>
    <w:p w14:paraId="72BCF1F5" w14:textId="77777777" w:rsidR="00FF6561" w:rsidRDefault="00FF6561" w:rsidP="004A4ECF">
      <w:pPr>
        <w:pStyle w:val="af9"/>
        <w:spacing w:before="61"/>
        <w:ind w:right="465"/>
        <w:jc w:val="right"/>
        <w:rPr>
          <w:spacing w:val="-4"/>
        </w:rPr>
      </w:pPr>
    </w:p>
    <w:p w14:paraId="3FD99F7B" w14:textId="77777777" w:rsidR="00FF6561" w:rsidRDefault="00FF6561" w:rsidP="004A4ECF">
      <w:pPr>
        <w:pStyle w:val="af9"/>
        <w:spacing w:before="61"/>
        <w:ind w:right="465"/>
        <w:jc w:val="right"/>
        <w:rPr>
          <w:spacing w:val="-4"/>
        </w:rPr>
      </w:pPr>
    </w:p>
    <w:p w14:paraId="095A6F3E" w14:textId="77777777" w:rsidR="00FF6561" w:rsidRDefault="00FF6561" w:rsidP="004A4ECF">
      <w:pPr>
        <w:pStyle w:val="af9"/>
        <w:spacing w:before="61"/>
        <w:ind w:right="465"/>
        <w:jc w:val="right"/>
        <w:rPr>
          <w:spacing w:val="-4"/>
        </w:rPr>
      </w:pPr>
    </w:p>
    <w:p w14:paraId="2081B7E5" w14:textId="77777777" w:rsidR="00FF6561" w:rsidRDefault="00FF6561" w:rsidP="004A4ECF">
      <w:pPr>
        <w:pStyle w:val="af9"/>
        <w:spacing w:before="61"/>
        <w:ind w:right="465"/>
        <w:jc w:val="right"/>
        <w:rPr>
          <w:spacing w:val="-4"/>
        </w:rPr>
      </w:pPr>
    </w:p>
    <w:p w14:paraId="486A98EE" w14:textId="77777777" w:rsidR="00FF6561" w:rsidRDefault="00FF6561" w:rsidP="004A4ECF">
      <w:pPr>
        <w:pStyle w:val="af9"/>
        <w:spacing w:before="61"/>
        <w:ind w:right="465"/>
        <w:jc w:val="right"/>
        <w:rPr>
          <w:spacing w:val="-4"/>
        </w:rPr>
      </w:pPr>
    </w:p>
    <w:p w14:paraId="27AC4B74" w14:textId="77777777" w:rsidR="00FF6561" w:rsidRDefault="00FF6561" w:rsidP="004A4ECF">
      <w:pPr>
        <w:pStyle w:val="af9"/>
        <w:spacing w:before="61"/>
        <w:ind w:right="465"/>
        <w:jc w:val="right"/>
        <w:rPr>
          <w:spacing w:val="-4"/>
        </w:rPr>
      </w:pPr>
    </w:p>
    <w:p w14:paraId="3E1D5D4F" w14:textId="77777777" w:rsidR="00FF6561" w:rsidRDefault="00FF6561" w:rsidP="004A4ECF">
      <w:pPr>
        <w:pStyle w:val="af9"/>
        <w:spacing w:before="61"/>
        <w:ind w:right="465"/>
        <w:jc w:val="right"/>
        <w:rPr>
          <w:spacing w:val="-4"/>
        </w:rPr>
      </w:pPr>
    </w:p>
    <w:p w14:paraId="70C2CDE4" w14:textId="77777777" w:rsidR="00FF6561" w:rsidRDefault="00FF6561" w:rsidP="004A4ECF">
      <w:pPr>
        <w:pStyle w:val="af9"/>
        <w:spacing w:before="61"/>
        <w:ind w:right="465"/>
        <w:jc w:val="right"/>
        <w:rPr>
          <w:spacing w:val="-4"/>
        </w:rPr>
      </w:pPr>
    </w:p>
    <w:p w14:paraId="47E1A409" w14:textId="77777777" w:rsidR="00FF6561" w:rsidRDefault="00FF6561" w:rsidP="004A4ECF">
      <w:pPr>
        <w:pStyle w:val="af9"/>
        <w:spacing w:before="61"/>
        <w:ind w:right="465"/>
        <w:jc w:val="right"/>
        <w:rPr>
          <w:spacing w:val="-4"/>
        </w:rPr>
      </w:pPr>
    </w:p>
    <w:p w14:paraId="6AE167AC" w14:textId="77777777" w:rsidR="00FF6561" w:rsidRDefault="00FF6561" w:rsidP="004A4ECF">
      <w:pPr>
        <w:pStyle w:val="af9"/>
        <w:spacing w:before="61"/>
        <w:ind w:right="465"/>
        <w:jc w:val="right"/>
        <w:rPr>
          <w:spacing w:val="-4"/>
        </w:rPr>
      </w:pPr>
    </w:p>
    <w:p w14:paraId="646CD84A" w14:textId="77777777" w:rsidR="00FF6561" w:rsidRDefault="00FF6561" w:rsidP="004A4ECF">
      <w:pPr>
        <w:pStyle w:val="af9"/>
        <w:spacing w:before="61"/>
        <w:ind w:right="465"/>
        <w:jc w:val="right"/>
        <w:rPr>
          <w:spacing w:val="-4"/>
        </w:rPr>
      </w:pPr>
    </w:p>
    <w:p w14:paraId="5FEF15C7" w14:textId="77777777" w:rsidR="00FF6561" w:rsidRDefault="00FF6561" w:rsidP="004A4ECF">
      <w:pPr>
        <w:pStyle w:val="af9"/>
        <w:spacing w:before="61"/>
        <w:ind w:right="465"/>
        <w:jc w:val="right"/>
        <w:rPr>
          <w:spacing w:val="-4"/>
        </w:rPr>
      </w:pPr>
    </w:p>
    <w:p w14:paraId="54074CD6" w14:textId="77777777" w:rsidR="00FF6561" w:rsidRDefault="00FF6561" w:rsidP="004A4ECF">
      <w:pPr>
        <w:pStyle w:val="af9"/>
        <w:spacing w:before="61"/>
        <w:ind w:right="465"/>
        <w:jc w:val="right"/>
        <w:rPr>
          <w:spacing w:val="-4"/>
        </w:rPr>
      </w:pPr>
    </w:p>
    <w:p w14:paraId="36107218" w14:textId="77777777" w:rsidR="00FF6561" w:rsidRDefault="00FF6561" w:rsidP="004A4ECF">
      <w:pPr>
        <w:pStyle w:val="af9"/>
        <w:spacing w:before="61"/>
        <w:ind w:right="465"/>
        <w:jc w:val="right"/>
        <w:rPr>
          <w:spacing w:val="-4"/>
        </w:rPr>
      </w:pPr>
    </w:p>
    <w:p w14:paraId="0677277D" w14:textId="77777777" w:rsidR="00FF6561" w:rsidRDefault="00FF6561" w:rsidP="004A4ECF">
      <w:pPr>
        <w:pStyle w:val="af9"/>
        <w:spacing w:before="61"/>
        <w:ind w:right="465"/>
        <w:jc w:val="right"/>
        <w:rPr>
          <w:spacing w:val="-4"/>
        </w:rPr>
      </w:pPr>
    </w:p>
    <w:p w14:paraId="0196853D" w14:textId="77777777" w:rsidR="00BB3E31" w:rsidRDefault="00BB3E31" w:rsidP="004A4ECF">
      <w:pPr>
        <w:pStyle w:val="af9"/>
        <w:spacing w:before="61"/>
        <w:ind w:right="465"/>
        <w:jc w:val="right"/>
        <w:rPr>
          <w:spacing w:val="-4"/>
        </w:rPr>
      </w:pPr>
    </w:p>
    <w:p w14:paraId="0726BDD0" w14:textId="77777777" w:rsidR="00BB3E31" w:rsidRDefault="00BB3E31" w:rsidP="004A4ECF">
      <w:pPr>
        <w:pStyle w:val="af9"/>
        <w:spacing w:before="61"/>
        <w:ind w:right="465"/>
        <w:jc w:val="right"/>
        <w:rPr>
          <w:spacing w:val="-4"/>
        </w:rPr>
      </w:pPr>
    </w:p>
    <w:p w14:paraId="36C6BC69" w14:textId="77777777" w:rsidR="00BB3E31" w:rsidRDefault="00BB3E31" w:rsidP="004A4ECF">
      <w:pPr>
        <w:pStyle w:val="af9"/>
        <w:spacing w:before="61"/>
        <w:ind w:right="465"/>
        <w:jc w:val="right"/>
        <w:rPr>
          <w:spacing w:val="-4"/>
        </w:rPr>
      </w:pPr>
    </w:p>
    <w:p w14:paraId="2F0FEEAC" w14:textId="77777777" w:rsidR="00BB3E31" w:rsidRDefault="00BB3E31" w:rsidP="004A4ECF">
      <w:pPr>
        <w:pStyle w:val="af9"/>
        <w:spacing w:before="61"/>
        <w:ind w:right="465"/>
        <w:jc w:val="right"/>
        <w:rPr>
          <w:spacing w:val="-4"/>
        </w:rPr>
      </w:pPr>
    </w:p>
    <w:p w14:paraId="79EBA469" w14:textId="77777777" w:rsidR="00BB3E31" w:rsidRDefault="00BB3E31" w:rsidP="004A4ECF">
      <w:pPr>
        <w:pStyle w:val="af9"/>
        <w:spacing w:before="61"/>
        <w:ind w:right="465"/>
        <w:jc w:val="right"/>
        <w:rPr>
          <w:spacing w:val="-4"/>
        </w:rPr>
      </w:pPr>
    </w:p>
    <w:p w14:paraId="47BF3A37" w14:textId="77777777" w:rsidR="00BB3E31" w:rsidRDefault="00BB3E31" w:rsidP="004A4ECF">
      <w:pPr>
        <w:pStyle w:val="af9"/>
        <w:spacing w:before="61"/>
        <w:ind w:right="465"/>
        <w:jc w:val="right"/>
        <w:rPr>
          <w:spacing w:val="-4"/>
        </w:rPr>
      </w:pPr>
    </w:p>
    <w:p w14:paraId="41B148E2" w14:textId="77777777" w:rsidR="00FF6561" w:rsidRDefault="00FF6561" w:rsidP="004A4ECF">
      <w:pPr>
        <w:pStyle w:val="af9"/>
        <w:spacing w:before="61"/>
        <w:ind w:right="465"/>
        <w:jc w:val="right"/>
        <w:rPr>
          <w:spacing w:val="-4"/>
        </w:rPr>
      </w:pPr>
    </w:p>
    <w:p w14:paraId="16EC8666" w14:textId="77777777" w:rsidR="00FF6561" w:rsidRDefault="00FF6561" w:rsidP="004A4ECF">
      <w:pPr>
        <w:pStyle w:val="af9"/>
        <w:spacing w:before="61"/>
        <w:ind w:right="465"/>
        <w:jc w:val="right"/>
        <w:rPr>
          <w:spacing w:val="-4"/>
        </w:rPr>
      </w:pPr>
    </w:p>
    <w:p w14:paraId="4F3117C7" w14:textId="77777777" w:rsidR="00CE3715" w:rsidRDefault="00CE3715" w:rsidP="004A4ECF">
      <w:pPr>
        <w:pStyle w:val="af9"/>
        <w:spacing w:before="61"/>
        <w:ind w:right="465"/>
        <w:jc w:val="right"/>
        <w:rPr>
          <w:spacing w:val="-4"/>
        </w:rPr>
      </w:pPr>
    </w:p>
    <w:p w14:paraId="46565054" w14:textId="29AC39C6" w:rsidR="00BD283C" w:rsidRPr="0047682F" w:rsidRDefault="00BD283C" w:rsidP="004A4ECF">
      <w:pPr>
        <w:pStyle w:val="af9"/>
        <w:spacing w:before="61"/>
        <w:ind w:right="465"/>
        <w:jc w:val="right"/>
      </w:pPr>
      <w:r w:rsidRPr="0047682F">
        <w:rPr>
          <w:spacing w:val="-4"/>
        </w:rPr>
        <w:t>別紙</w:t>
      </w:r>
      <w:r w:rsidR="007950AE">
        <w:rPr>
          <w:rFonts w:hint="eastAsia"/>
          <w:spacing w:val="-4"/>
        </w:rPr>
        <w:t>４</w:t>
      </w:r>
    </w:p>
    <w:p w14:paraId="78548D77" w14:textId="77777777" w:rsidR="00BD283C" w:rsidRPr="0047682F" w:rsidRDefault="00BD283C" w:rsidP="004A4ECF">
      <w:pPr>
        <w:pStyle w:val="af9"/>
        <w:spacing w:before="8"/>
        <w:ind w:rightChars="86" w:right="181"/>
        <w:rPr>
          <w:sz w:val="29"/>
        </w:rPr>
      </w:pPr>
    </w:p>
    <w:p w14:paraId="5EC3FE19" w14:textId="77777777" w:rsidR="00BD283C" w:rsidRPr="0047682F" w:rsidRDefault="00BD283C" w:rsidP="00BD283C">
      <w:pPr>
        <w:pStyle w:val="af9"/>
        <w:spacing w:before="72"/>
        <w:ind w:right="183"/>
        <w:jc w:val="center"/>
      </w:pPr>
      <w:r w:rsidRPr="0047682F">
        <w:rPr>
          <w:spacing w:val="-2"/>
          <w:u w:val="single"/>
        </w:rPr>
        <w:t>役員名簿</w:t>
      </w:r>
    </w:p>
    <w:p w14:paraId="1FF7E644" w14:textId="77777777" w:rsidR="00BD283C" w:rsidRPr="0047682F" w:rsidRDefault="00BD283C" w:rsidP="00BD283C">
      <w:pPr>
        <w:pStyle w:val="af9"/>
        <w:rPr>
          <w:sz w:val="20"/>
        </w:rPr>
      </w:pPr>
    </w:p>
    <w:p w14:paraId="044988BC" w14:textId="77777777" w:rsidR="00BD283C" w:rsidRPr="0047682F" w:rsidRDefault="00BD283C" w:rsidP="00BD283C">
      <w:pPr>
        <w:pStyle w:val="af9"/>
        <w:spacing w:before="6" w:after="1"/>
        <w:rPr>
          <w:sz w:val="11"/>
        </w:rPr>
      </w:pPr>
    </w:p>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629"/>
        <w:gridCol w:w="567"/>
        <w:gridCol w:w="610"/>
        <w:gridCol w:w="679"/>
        <w:gridCol w:w="682"/>
        <w:gridCol w:w="2354"/>
        <w:gridCol w:w="2126"/>
      </w:tblGrid>
      <w:tr w:rsidR="005C5EF6" w:rsidRPr="0047682F" w14:paraId="53B2B01B" w14:textId="77777777" w:rsidTr="0012594C">
        <w:trPr>
          <w:trHeight w:val="362"/>
        </w:trPr>
        <w:tc>
          <w:tcPr>
            <w:tcW w:w="1701" w:type="dxa"/>
            <w:vMerge w:val="restart"/>
          </w:tcPr>
          <w:p w14:paraId="140F5975" w14:textId="77777777" w:rsidR="005C5EF6" w:rsidRPr="0047682F" w:rsidRDefault="005C5EF6" w:rsidP="00BD283C">
            <w:pPr>
              <w:pStyle w:val="TableParagraph"/>
              <w:spacing w:before="3"/>
              <w:rPr>
                <w:sz w:val="18"/>
              </w:rPr>
            </w:pPr>
          </w:p>
          <w:p w14:paraId="2BE7AA15" w14:textId="77777777" w:rsidR="005C5EF6" w:rsidRPr="0047682F" w:rsidRDefault="005C5EF6" w:rsidP="0012594C">
            <w:pPr>
              <w:pStyle w:val="TableParagraph"/>
              <w:ind w:left="261" w:firstLineChars="100" w:firstLine="202"/>
              <w:rPr>
                <w:sz w:val="21"/>
              </w:rPr>
            </w:pPr>
            <w:r w:rsidRPr="0047682F">
              <w:rPr>
                <w:spacing w:val="-4"/>
                <w:sz w:val="21"/>
              </w:rPr>
              <w:t>氏名カナ</w:t>
            </w:r>
          </w:p>
        </w:tc>
        <w:tc>
          <w:tcPr>
            <w:tcW w:w="1629" w:type="dxa"/>
            <w:vMerge w:val="restart"/>
          </w:tcPr>
          <w:p w14:paraId="7174B387" w14:textId="77777777" w:rsidR="005C5EF6" w:rsidRPr="0047682F" w:rsidRDefault="005C5EF6" w:rsidP="00BD283C">
            <w:pPr>
              <w:pStyle w:val="TableParagraph"/>
              <w:spacing w:before="3"/>
              <w:rPr>
                <w:sz w:val="18"/>
              </w:rPr>
            </w:pPr>
          </w:p>
          <w:p w14:paraId="25184252" w14:textId="77777777" w:rsidR="005C5EF6" w:rsidRPr="0047682F" w:rsidRDefault="005C5EF6" w:rsidP="00BD283C">
            <w:pPr>
              <w:pStyle w:val="TableParagraph"/>
              <w:ind w:left="261"/>
              <w:rPr>
                <w:sz w:val="21"/>
              </w:rPr>
            </w:pPr>
            <w:r w:rsidRPr="0047682F">
              <w:rPr>
                <w:spacing w:val="-4"/>
                <w:sz w:val="21"/>
              </w:rPr>
              <w:t>氏名漢字</w:t>
            </w:r>
          </w:p>
        </w:tc>
        <w:tc>
          <w:tcPr>
            <w:tcW w:w="2538" w:type="dxa"/>
            <w:gridSpan w:val="4"/>
            <w:vAlign w:val="center"/>
          </w:tcPr>
          <w:p w14:paraId="2EB51C6E" w14:textId="77777777" w:rsidR="005C5EF6" w:rsidRPr="0047682F" w:rsidRDefault="005C5EF6" w:rsidP="00BD283C">
            <w:pPr>
              <w:pStyle w:val="TableParagraph"/>
              <w:spacing w:before="49"/>
              <w:ind w:left="932" w:right="765"/>
              <w:jc w:val="center"/>
              <w:rPr>
                <w:sz w:val="21"/>
              </w:rPr>
            </w:pPr>
            <w:r w:rsidRPr="0047682F">
              <w:rPr>
                <w:spacing w:val="-4"/>
                <w:sz w:val="21"/>
              </w:rPr>
              <w:t>生年月日</w:t>
            </w:r>
          </w:p>
        </w:tc>
        <w:tc>
          <w:tcPr>
            <w:tcW w:w="2354" w:type="dxa"/>
            <w:vMerge w:val="restart"/>
            <w:vAlign w:val="center"/>
          </w:tcPr>
          <w:p w14:paraId="14A10F09" w14:textId="713A72AA" w:rsidR="005C5EF6" w:rsidRPr="0012594C" w:rsidRDefault="005C5EF6" w:rsidP="0012594C">
            <w:pPr>
              <w:pStyle w:val="TableParagraph"/>
              <w:spacing w:before="49"/>
              <w:jc w:val="center"/>
              <w:rPr>
                <w:spacing w:val="-4"/>
                <w:sz w:val="21"/>
              </w:rPr>
            </w:pPr>
            <w:r w:rsidRPr="0047682F">
              <w:rPr>
                <w:spacing w:val="-4"/>
                <w:sz w:val="21"/>
              </w:rPr>
              <w:t>会社名</w:t>
            </w:r>
          </w:p>
        </w:tc>
        <w:tc>
          <w:tcPr>
            <w:tcW w:w="2126" w:type="dxa"/>
            <w:vMerge w:val="restart"/>
            <w:vAlign w:val="center"/>
          </w:tcPr>
          <w:p w14:paraId="01CA9494" w14:textId="77777777" w:rsidR="005C5EF6" w:rsidRPr="0047682F" w:rsidRDefault="005C5EF6" w:rsidP="00BD283C">
            <w:pPr>
              <w:pStyle w:val="TableParagraph"/>
              <w:spacing w:before="49"/>
              <w:ind w:left="81"/>
              <w:jc w:val="center"/>
              <w:rPr>
                <w:sz w:val="21"/>
              </w:rPr>
            </w:pPr>
            <w:r w:rsidRPr="0047682F">
              <w:rPr>
                <w:spacing w:val="-4"/>
                <w:sz w:val="21"/>
              </w:rPr>
              <w:t>役職名</w:t>
            </w:r>
          </w:p>
        </w:tc>
      </w:tr>
      <w:tr w:rsidR="005C5EF6" w:rsidRPr="0047682F" w14:paraId="2B5197D4" w14:textId="77777777" w:rsidTr="0012594C">
        <w:trPr>
          <w:trHeight w:val="359"/>
        </w:trPr>
        <w:tc>
          <w:tcPr>
            <w:tcW w:w="1701" w:type="dxa"/>
            <w:vMerge/>
            <w:tcBorders>
              <w:top w:val="nil"/>
            </w:tcBorders>
          </w:tcPr>
          <w:p w14:paraId="091ADA73" w14:textId="77777777" w:rsidR="005C5EF6" w:rsidRPr="0047682F" w:rsidRDefault="005C5EF6" w:rsidP="00BD283C">
            <w:pPr>
              <w:rPr>
                <w:sz w:val="2"/>
                <w:szCs w:val="2"/>
              </w:rPr>
            </w:pPr>
          </w:p>
        </w:tc>
        <w:tc>
          <w:tcPr>
            <w:tcW w:w="1629" w:type="dxa"/>
            <w:vMerge/>
            <w:tcBorders>
              <w:top w:val="nil"/>
            </w:tcBorders>
          </w:tcPr>
          <w:p w14:paraId="663B21B3" w14:textId="77777777" w:rsidR="005C5EF6" w:rsidRPr="0047682F" w:rsidRDefault="005C5EF6" w:rsidP="00BD283C">
            <w:pPr>
              <w:rPr>
                <w:sz w:val="2"/>
                <w:szCs w:val="2"/>
              </w:rPr>
            </w:pPr>
          </w:p>
        </w:tc>
        <w:tc>
          <w:tcPr>
            <w:tcW w:w="567" w:type="dxa"/>
          </w:tcPr>
          <w:p w14:paraId="0588CB83" w14:textId="77777777" w:rsidR="005C5EF6" w:rsidRPr="0047682F" w:rsidRDefault="005C5EF6" w:rsidP="00BD283C">
            <w:pPr>
              <w:pStyle w:val="TableParagraph"/>
              <w:spacing w:before="46"/>
              <w:ind w:left="132"/>
              <w:rPr>
                <w:sz w:val="21"/>
              </w:rPr>
            </w:pPr>
            <w:r w:rsidRPr="0047682F">
              <w:rPr>
                <w:spacing w:val="-5"/>
                <w:sz w:val="21"/>
              </w:rPr>
              <w:t>和暦</w:t>
            </w:r>
          </w:p>
        </w:tc>
        <w:tc>
          <w:tcPr>
            <w:tcW w:w="610" w:type="dxa"/>
          </w:tcPr>
          <w:p w14:paraId="6BF42140" w14:textId="77777777" w:rsidR="005C5EF6" w:rsidRPr="0047682F" w:rsidRDefault="005C5EF6" w:rsidP="00BD283C">
            <w:pPr>
              <w:pStyle w:val="TableParagraph"/>
              <w:spacing w:before="46"/>
              <w:ind w:left="9"/>
              <w:jc w:val="center"/>
              <w:rPr>
                <w:sz w:val="21"/>
              </w:rPr>
            </w:pPr>
            <w:r w:rsidRPr="0047682F">
              <w:rPr>
                <w:sz w:val="21"/>
              </w:rPr>
              <w:t>年</w:t>
            </w:r>
          </w:p>
        </w:tc>
        <w:tc>
          <w:tcPr>
            <w:tcW w:w="679" w:type="dxa"/>
          </w:tcPr>
          <w:p w14:paraId="0FAC8B17" w14:textId="77777777" w:rsidR="005C5EF6" w:rsidRPr="0047682F" w:rsidRDefault="005C5EF6" w:rsidP="00BD283C">
            <w:pPr>
              <w:pStyle w:val="TableParagraph"/>
              <w:spacing w:before="46"/>
              <w:ind w:left="10"/>
              <w:jc w:val="center"/>
              <w:rPr>
                <w:sz w:val="21"/>
              </w:rPr>
            </w:pPr>
            <w:r w:rsidRPr="0047682F">
              <w:rPr>
                <w:sz w:val="21"/>
              </w:rPr>
              <w:t>月</w:t>
            </w:r>
          </w:p>
        </w:tc>
        <w:tc>
          <w:tcPr>
            <w:tcW w:w="682" w:type="dxa"/>
          </w:tcPr>
          <w:p w14:paraId="6960A820" w14:textId="77777777" w:rsidR="005C5EF6" w:rsidRPr="0047682F" w:rsidRDefault="005C5EF6" w:rsidP="00BD283C">
            <w:pPr>
              <w:pStyle w:val="TableParagraph"/>
              <w:spacing w:before="46"/>
              <w:ind w:left="239"/>
              <w:rPr>
                <w:sz w:val="21"/>
              </w:rPr>
            </w:pPr>
            <w:r w:rsidRPr="0047682F">
              <w:rPr>
                <w:sz w:val="21"/>
              </w:rPr>
              <w:t>日</w:t>
            </w:r>
          </w:p>
        </w:tc>
        <w:tc>
          <w:tcPr>
            <w:tcW w:w="2354" w:type="dxa"/>
            <w:vMerge/>
          </w:tcPr>
          <w:p w14:paraId="046C6C4E" w14:textId="77777777" w:rsidR="005C5EF6" w:rsidRPr="0047682F" w:rsidRDefault="005C5EF6" w:rsidP="00BD283C">
            <w:pPr>
              <w:pStyle w:val="TableParagraph"/>
              <w:rPr>
                <w:rFonts w:ascii="Times New Roman"/>
                <w:sz w:val="20"/>
              </w:rPr>
            </w:pPr>
          </w:p>
        </w:tc>
        <w:tc>
          <w:tcPr>
            <w:tcW w:w="2126" w:type="dxa"/>
            <w:vMerge/>
          </w:tcPr>
          <w:p w14:paraId="4E83A4AE" w14:textId="77777777" w:rsidR="005C5EF6" w:rsidRPr="0047682F" w:rsidRDefault="005C5EF6" w:rsidP="00BD283C">
            <w:pPr>
              <w:pStyle w:val="TableParagraph"/>
              <w:rPr>
                <w:rFonts w:ascii="Times New Roman"/>
                <w:sz w:val="20"/>
              </w:rPr>
            </w:pPr>
          </w:p>
        </w:tc>
      </w:tr>
      <w:tr w:rsidR="005C5EF6" w:rsidRPr="0047682F" w14:paraId="13F42B3D" w14:textId="77777777" w:rsidTr="0012594C">
        <w:trPr>
          <w:trHeight w:val="359"/>
        </w:trPr>
        <w:tc>
          <w:tcPr>
            <w:tcW w:w="1701" w:type="dxa"/>
            <w:shd w:val="clear" w:color="auto" w:fill="auto"/>
          </w:tcPr>
          <w:p w14:paraId="743A7A14" w14:textId="7B30F1EA" w:rsidR="005C5EF6" w:rsidRPr="0047682F" w:rsidRDefault="005C5EF6" w:rsidP="00BD283C">
            <w:pPr>
              <w:pStyle w:val="TableParagraph"/>
              <w:spacing w:before="46"/>
              <w:ind w:left="110"/>
              <w:rPr>
                <w:sz w:val="21"/>
              </w:rPr>
            </w:pPr>
          </w:p>
        </w:tc>
        <w:tc>
          <w:tcPr>
            <w:tcW w:w="1629" w:type="dxa"/>
            <w:shd w:val="clear" w:color="auto" w:fill="auto"/>
          </w:tcPr>
          <w:p w14:paraId="026A37D9" w14:textId="51C15F80" w:rsidR="005C5EF6" w:rsidRPr="0047682F" w:rsidRDefault="005C5EF6" w:rsidP="00BD283C">
            <w:pPr>
              <w:pStyle w:val="TableParagraph"/>
              <w:spacing w:before="46"/>
              <w:ind w:left="101" w:right="175"/>
              <w:jc w:val="center"/>
              <w:rPr>
                <w:sz w:val="21"/>
              </w:rPr>
            </w:pPr>
          </w:p>
        </w:tc>
        <w:tc>
          <w:tcPr>
            <w:tcW w:w="567" w:type="dxa"/>
            <w:shd w:val="clear" w:color="auto" w:fill="auto"/>
            <w:vAlign w:val="center"/>
          </w:tcPr>
          <w:p w14:paraId="3FED2692" w14:textId="02799815" w:rsidR="005C5EF6" w:rsidRPr="0047682F" w:rsidRDefault="005C5EF6" w:rsidP="0012594C">
            <w:pPr>
              <w:pStyle w:val="TableParagraph"/>
              <w:spacing w:before="46"/>
              <w:ind w:left="110"/>
              <w:rPr>
                <w:sz w:val="21"/>
              </w:rPr>
            </w:pPr>
          </w:p>
        </w:tc>
        <w:tc>
          <w:tcPr>
            <w:tcW w:w="610" w:type="dxa"/>
            <w:shd w:val="clear" w:color="auto" w:fill="auto"/>
            <w:vAlign w:val="center"/>
          </w:tcPr>
          <w:p w14:paraId="07ED855D" w14:textId="0DCC044C" w:rsidR="005C5EF6" w:rsidRPr="0047682F" w:rsidRDefault="005C5EF6" w:rsidP="004A4ECF">
            <w:pPr>
              <w:pStyle w:val="TableParagraph"/>
              <w:spacing w:before="46"/>
              <w:ind w:left="108"/>
              <w:jc w:val="right"/>
              <w:rPr>
                <w:sz w:val="21"/>
              </w:rPr>
            </w:pPr>
          </w:p>
        </w:tc>
        <w:tc>
          <w:tcPr>
            <w:tcW w:w="679" w:type="dxa"/>
            <w:shd w:val="clear" w:color="auto" w:fill="auto"/>
            <w:vAlign w:val="center"/>
          </w:tcPr>
          <w:p w14:paraId="3E21EE7E" w14:textId="66CD8098" w:rsidR="005C5EF6" w:rsidRPr="0047682F" w:rsidRDefault="005C5EF6" w:rsidP="004A4ECF">
            <w:pPr>
              <w:pStyle w:val="TableParagraph"/>
              <w:spacing w:before="46"/>
              <w:ind w:left="109"/>
              <w:jc w:val="right"/>
              <w:rPr>
                <w:sz w:val="21"/>
              </w:rPr>
            </w:pPr>
          </w:p>
        </w:tc>
        <w:tc>
          <w:tcPr>
            <w:tcW w:w="682" w:type="dxa"/>
            <w:shd w:val="clear" w:color="auto" w:fill="auto"/>
            <w:vAlign w:val="center"/>
          </w:tcPr>
          <w:p w14:paraId="36C729F8" w14:textId="74CB45C5" w:rsidR="005C5EF6" w:rsidRPr="0047682F" w:rsidRDefault="005C5EF6" w:rsidP="004A4ECF">
            <w:pPr>
              <w:pStyle w:val="TableParagraph"/>
              <w:spacing w:before="46"/>
              <w:ind w:left="111"/>
              <w:jc w:val="right"/>
              <w:rPr>
                <w:sz w:val="21"/>
              </w:rPr>
            </w:pPr>
          </w:p>
        </w:tc>
        <w:tc>
          <w:tcPr>
            <w:tcW w:w="2354" w:type="dxa"/>
            <w:shd w:val="clear" w:color="auto" w:fill="auto"/>
          </w:tcPr>
          <w:p w14:paraId="0CF0394D" w14:textId="35408EC1" w:rsidR="005C5EF6" w:rsidRPr="0047682F" w:rsidRDefault="005C5EF6" w:rsidP="00BD283C">
            <w:pPr>
              <w:pStyle w:val="TableParagraph"/>
              <w:spacing w:before="46"/>
              <w:ind w:left="111"/>
              <w:rPr>
                <w:sz w:val="21"/>
              </w:rPr>
            </w:pPr>
          </w:p>
        </w:tc>
        <w:tc>
          <w:tcPr>
            <w:tcW w:w="2126" w:type="dxa"/>
            <w:shd w:val="clear" w:color="auto" w:fill="auto"/>
          </w:tcPr>
          <w:p w14:paraId="76D2E6FB" w14:textId="08B14314" w:rsidR="005C5EF6" w:rsidRPr="0047682F" w:rsidRDefault="005C5EF6" w:rsidP="00BD283C">
            <w:pPr>
              <w:pStyle w:val="TableParagraph"/>
              <w:spacing w:before="46"/>
              <w:ind w:left="112"/>
              <w:rPr>
                <w:sz w:val="21"/>
              </w:rPr>
            </w:pPr>
          </w:p>
        </w:tc>
      </w:tr>
      <w:tr w:rsidR="005C5EF6" w:rsidRPr="0047682F" w14:paraId="2E3529E8" w14:textId="77777777" w:rsidTr="0012594C">
        <w:trPr>
          <w:trHeight w:val="359"/>
        </w:trPr>
        <w:tc>
          <w:tcPr>
            <w:tcW w:w="1701" w:type="dxa"/>
          </w:tcPr>
          <w:p w14:paraId="192B86F9" w14:textId="77777777" w:rsidR="005C5EF6" w:rsidRPr="0047682F" w:rsidRDefault="005C5EF6" w:rsidP="00BD283C">
            <w:pPr>
              <w:pStyle w:val="TableParagraph"/>
              <w:spacing w:before="46"/>
              <w:rPr>
                <w:rFonts w:asciiTheme="minorEastAsia" w:hAnsiTheme="minorEastAsia"/>
                <w:sz w:val="21"/>
                <w:szCs w:val="21"/>
              </w:rPr>
            </w:pPr>
          </w:p>
        </w:tc>
        <w:tc>
          <w:tcPr>
            <w:tcW w:w="1629" w:type="dxa"/>
          </w:tcPr>
          <w:p w14:paraId="35E5C0B2" w14:textId="77777777" w:rsidR="005C5EF6" w:rsidRPr="0047682F" w:rsidRDefault="005C5EF6" w:rsidP="00BD283C">
            <w:pPr>
              <w:pStyle w:val="TableParagraph"/>
              <w:spacing w:before="46"/>
              <w:ind w:right="175"/>
              <w:rPr>
                <w:rFonts w:asciiTheme="minorEastAsia" w:hAnsiTheme="minorEastAsia"/>
                <w:sz w:val="21"/>
                <w:szCs w:val="21"/>
              </w:rPr>
            </w:pPr>
          </w:p>
        </w:tc>
        <w:tc>
          <w:tcPr>
            <w:tcW w:w="567" w:type="dxa"/>
          </w:tcPr>
          <w:p w14:paraId="4A1E3605" w14:textId="77777777" w:rsidR="005C5EF6" w:rsidRPr="0047682F" w:rsidRDefault="005C5EF6" w:rsidP="00BD283C">
            <w:pPr>
              <w:pStyle w:val="TableParagraph"/>
              <w:spacing w:before="46"/>
              <w:rPr>
                <w:rFonts w:asciiTheme="minorEastAsia" w:hAnsiTheme="minorEastAsia"/>
                <w:sz w:val="21"/>
                <w:szCs w:val="21"/>
              </w:rPr>
            </w:pPr>
          </w:p>
        </w:tc>
        <w:tc>
          <w:tcPr>
            <w:tcW w:w="610" w:type="dxa"/>
          </w:tcPr>
          <w:p w14:paraId="040B30FE" w14:textId="77777777" w:rsidR="005C5EF6" w:rsidRPr="0047682F" w:rsidRDefault="005C5EF6" w:rsidP="00BD283C">
            <w:pPr>
              <w:pStyle w:val="TableParagraph"/>
              <w:spacing w:before="46"/>
              <w:rPr>
                <w:rFonts w:asciiTheme="minorEastAsia" w:hAnsiTheme="minorEastAsia"/>
                <w:sz w:val="21"/>
                <w:szCs w:val="21"/>
              </w:rPr>
            </w:pPr>
          </w:p>
        </w:tc>
        <w:tc>
          <w:tcPr>
            <w:tcW w:w="679" w:type="dxa"/>
          </w:tcPr>
          <w:p w14:paraId="3C632537" w14:textId="77777777" w:rsidR="005C5EF6" w:rsidRPr="0047682F" w:rsidRDefault="005C5EF6" w:rsidP="00BD283C">
            <w:pPr>
              <w:pStyle w:val="TableParagraph"/>
              <w:spacing w:before="46"/>
              <w:rPr>
                <w:rFonts w:asciiTheme="minorEastAsia" w:hAnsiTheme="minorEastAsia"/>
                <w:sz w:val="21"/>
                <w:szCs w:val="21"/>
              </w:rPr>
            </w:pPr>
          </w:p>
        </w:tc>
        <w:tc>
          <w:tcPr>
            <w:tcW w:w="682" w:type="dxa"/>
          </w:tcPr>
          <w:p w14:paraId="42977783" w14:textId="77777777" w:rsidR="005C5EF6" w:rsidRPr="0047682F" w:rsidRDefault="005C5EF6" w:rsidP="00BD283C">
            <w:pPr>
              <w:pStyle w:val="TableParagraph"/>
              <w:spacing w:before="46"/>
              <w:rPr>
                <w:rFonts w:asciiTheme="minorEastAsia" w:hAnsiTheme="minorEastAsia"/>
                <w:sz w:val="21"/>
                <w:szCs w:val="21"/>
              </w:rPr>
            </w:pPr>
          </w:p>
        </w:tc>
        <w:tc>
          <w:tcPr>
            <w:tcW w:w="2354" w:type="dxa"/>
          </w:tcPr>
          <w:p w14:paraId="2BF67704" w14:textId="77777777" w:rsidR="005C5EF6" w:rsidRPr="0047682F" w:rsidRDefault="005C5EF6" w:rsidP="00BD283C">
            <w:pPr>
              <w:pStyle w:val="TableParagraph"/>
              <w:spacing w:before="46"/>
              <w:rPr>
                <w:rFonts w:asciiTheme="minorEastAsia" w:hAnsiTheme="minorEastAsia"/>
                <w:sz w:val="21"/>
                <w:szCs w:val="21"/>
              </w:rPr>
            </w:pPr>
          </w:p>
        </w:tc>
        <w:tc>
          <w:tcPr>
            <w:tcW w:w="2126" w:type="dxa"/>
          </w:tcPr>
          <w:p w14:paraId="294098DD" w14:textId="77777777" w:rsidR="005C5EF6" w:rsidRPr="0047682F" w:rsidRDefault="005C5EF6" w:rsidP="00BD283C">
            <w:pPr>
              <w:pStyle w:val="TableParagraph"/>
              <w:spacing w:before="46"/>
              <w:rPr>
                <w:rFonts w:asciiTheme="minorEastAsia" w:hAnsiTheme="minorEastAsia"/>
                <w:sz w:val="21"/>
                <w:szCs w:val="21"/>
              </w:rPr>
            </w:pPr>
          </w:p>
        </w:tc>
      </w:tr>
      <w:tr w:rsidR="005C5EF6" w:rsidRPr="0047682F" w14:paraId="78C2F657" w14:textId="77777777" w:rsidTr="0012594C">
        <w:trPr>
          <w:trHeight w:val="359"/>
        </w:trPr>
        <w:tc>
          <w:tcPr>
            <w:tcW w:w="1701" w:type="dxa"/>
          </w:tcPr>
          <w:p w14:paraId="48957808" w14:textId="77777777" w:rsidR="005C5EF6" w:rsidRPr="0047682F" w:rsidRDefault="005C5EF6" w:rsidP="00BD283C">
            <w:pPr>
              <w:pStyle w:val="TableParagraph"/>
              <w:spacing w:before="46"/>
              <w:rPr>
                <w:rFonts w:asciiTheme="minorEastAsia" w:hAnsiTheme="minorEastAsia"/>
                <w:sz w:val="21"/>
                <w:szCs w:val="21"/>
              </w:rPr>
            </w:pPr>
          </w:p>
        </w:tc>
        <w:tc>
          <w:tcPr>
            <w:tcW w:w="1629" w:type="dxa"/>
          </w:tcPr>
          <w:p w14:paraId="292AA113" w14:textId="77777777" w:rsidR="005C5EF6" w:rsidRPr="0047682F" w:rsidRDefault="005C5EF6" w:rsidP="00BD283C">
            <w:pPr>
              <w:pStyle w:val="TableParagraph"/>
              <w:spacing w:before="46"/>
              <w:ind w:right="175"/>
              <w:rPr>
                <w:rFonts w:asciiTheme="minorEastAsia" w:hAnsiTheme="minorEastAsia"/>
                <w:sz w:val="21"/>
                <w:szCs w:val="21"/>
              </w:rPr>
            </w:pPr>
          </w:p>
        </w:tc>
        <w:tc>
          <w:tcPr>
            <w:tcW w:w="567" w:type="dxa"/>
          </w:tcPr>
          <w:p w14:paraId="63722B65" w14:textId="77777777" w:rsidR="005C5EF6" w:rsidRPr="0047682F" w:rsidRDefault="005C5EF6" w:rsidP="00BD283C">
            <w:pPr>
              <w:pStyle w:val="TableParagraph"/>
              <w:spacing w:before="46"/>
              <w:rPr>
                <w:rFonts w:asciiTheme="minorEastAsia" w:hAnsiTheme="minorEastAsia"/>
                <w:sz w:val="21"/>
                <w:szCs w:val="21"/>
              </w:rPr>
            </w:pPr>
          </w:p>
        </w:tc>
        <w:tc>
          <w:tcPr>
            <w:tcW w:w="610" w:type="dxa"/>
          </w:tcPr>
          <w:p w14:paraId="2DF7A533" w14:textId="77777777" w:rsidR="005C5EF6" w:rsidRPr="0047682F" w:rsidRDefault="005C5EF6" w:rsidP="00BD283C">
            <w:pPr>
              <w:pStyle w:val="TableParagraph"/>
              <w:spacing w:before="46"/>
              <w:rPr>
                <w:rFonts w:asciiTheme="minorEastAsia" w:hAnsiTheme="minorEastAsia"/>
                <w:sz w:val="21"/>
                <w:szCs w:val="21"/>
              </w:rPr>
            </w:pPr>
          </w:p>
        </w:tc>
        <w:tc>
          <w:tcPr>
            <w:tcW w:w="679" w:type="dxa"/>
          </w:tcPr>
          <w:p w14:paraId="10895166" w14:textId="77777777" w:rsidR="005C5EF6" w:rsidRPr="0047682F" w:rsidRDefault="005C5EF6" w:rsidP="00BD283C">
            <w:pPr>
              <w:pStyle w:val="TableParagraph"/>
              <w:spacing w:before="46"/>
              <w:rPr>
                <w:rFonts w:asciiTheme="minorEastAsia" w:hAnsiTheme="minorEastAsia"/>
                <w:sz w:val="21"/>
                <w:szCs w:val="21"/>
              </w:rPr>
            </w:pPr>
          </w:p>
        </w:tc>
        <w:tc>
          <w:tcPr>
            <w:tcW w:w="682" w:type="dxa"/>
          </w:tcPr>
          <w:p w14:paraId="7F046E8C" w14:textId="77777777" w:rsidR="005C5EF6" w:rsidRPr="0047682F" w:rsidRDefault="005C5EF6" w:rsidP="00BD283C">
            <w:pPr>
              <w:pStyle w:val="TableParagraph"/>
              <w:spacing w:before="46"/>
              <w:rPr>
                <w:rFonts w:asciiTheme="minorEastAsia" w:hAnsiTheme="minorEastAsia"/>
                <w:sz w:val="21"/>
                <w:szCs w:val="21"/>
              </w:rPr>
            </w:pPr>
          </w:p>
        </w:tc>
        <w:tc>
          <w:tcPr>
            <w:tcW w:w="2354" w:type="dxa"/>
          </w:tcPr>
          <w:p w14:paraId="131A8768" w14:textId="77777777" w:rsidR="005C5EF6" w:rsidRPr="0047682F" w:rsidRDefault="005C5EF6" w:rsidP="00BD283C">
            <w:pPr>
              <w:pStyle w:val="TableParagraph"/>
              <w:spacing w:before="46"/>
              <w:rPr>
                <w:rFonts w:asciiTheme="minorEastAsia" w:hAnsiTheme="minorEastAsia"/>
                <w:sz w:val="21"/>
                <w:szCs w:val="21"/>
              </w:rPr>
            </w:pPr>
          </w:p>
        </w:tc>
        <w:tc>
          <w:tcPr>
            <w:tcW w:w="2126" w:type="dxa"/>
          </w:tcPr>
          <w:p w14:paraId="7BC968B6" w14:textId="77777777" w:rsidR="005C5EF6" w:rsidRPr="0047682F" w:rsidRDefault="005C5EF6" w:rsidP="00BD283C">
            <w:pPr>
              <w:pStyle w:val="TableParagraph"/>
              <w:spacing w:before="46"/>
              <w:rPr>
                <w:rFonts w:asciiTheme="minorEastAsia" w:hAnsiTheme="minorEastAsia"/>
                <w:sz w:val="21"/>
                <w:szCs w:val="21"/>
              </w:rPr>
            </w:pPr>
          </w:p>
        </w:tc>
      </w:tr>
      <w:tr w:rsidR="005C5EF6" w:rsidRPr="0047682F" w14:paraId="1AC4DBCA" w14:textId="77777777" w:rsidTr="0012594C">
        <w:trPr>
          <w:trHeight w:val="359"/>
        </w:trPr>
        <w:tc>
          <w:tcPr>
            <w:tcW w:w="1701" w:type="dxa"/>
          </w:tcPr>
          <w:p w14:paraId="6A715AEB" w14:textId="77777777" w:rsidR="005C5EF6" w:rsidRPr="0047682F" w:rsidRDefault="005C5EF6" w:rsidP="00BD283C">
            <w:pPr>
              <w:pStyle w:val="TableParagraph"/>
              <w:rPr>
                <w:rFonts w:asciiTheme="minorEastAsia" w:hAnsiTheme="minorEastAsia"/>
                <w:sz w:val="21"/>
                <w:szCs w:val="21"/>
              </w:rPr>
            </w:pPr>
          </w:p>
        </w:tc>
        <w:tc>
          <w:tcPr>
            <w:tcW w:w="1629" w:type="dxa"/>
          </w:tcPr>
          <w:p w14:paraId="19B9D831" w14:textId="77777777" w:rsidR="005C5EF6" w:rsidRPr="0047682F" w:rsidRDefault="005C5EF6" w:rsidP="00BD283C">
            <w:pPr>
              <w:pStyle w:val="TableParagraph"/>
              <w:rPr>
                <w:rFonts w:asciiTheme="minorEastAsia" w:hAnsiTheme="minorEastAsia"/>
                <w:sz w:val="21"/>
                <w:szCs w:val="21"/>
              </w:rPr>
            </w:pPr>
          </w:p>
        </w:tc>
        <w:tc>
          <w:tcPr>
            <w:tcW w:w="567" w:type="dxa"/>
          </w:tcPr>
          <w:p w14:paraId="09A79C15" w14:textId="77777777" w:rsidR="005C5EF6" w:rsidRPr="0047682F" w:rsidRDefault="005C5EF6" w:rsidP="00BD283C">
            <w:pPr>
              <w:pStyle w:val="TableParagraph"/>
              <w:rPr>
                <w:rFonts w:asciiTheme="minorEastAsia" w:hAnsiTheme="minorEastAsia"/>
                <w:sz w:val="21"/>
                <w:szCs w:val="21"/>
              </w:rPr>
            </w:pPr>
          </w:p>
        </w:tc>
        <w:tc>
          <w:tcPr>
            <w:tcW w:w="610" w:type="dxa"/>
          </w:tcPr>
          <w:p w14:paraId="7E1B81A8" w14:textId="77777777" w:rsidR="005C5EF6" w:rsidRPr="0047682F" w:rsidRDefault="005C5EF6" w:rsidP="00BD283C">
            <w:pPr>
              <w:pStyle w:val="TableParagraph"/>
              <w:rPr>
                <w:rFonts w:asciiTheme="minorEastAsia" w:hAnsiTheme="minorEastAsia"/>
                <w:sz w:val="21"/>
                <w:szCs w:val="21"/>
              </w:rPr>
            </w:pPr>
          </w:p>
        </w:tc>
        <w:tc>
          <w:tcPr>
            <w:tcW w:w="679" w:type="dxa"/>
          </w:tcPr>
          <w:p w14:paraId="0049F46F" w14:textId="77777777" w:rsidR="005C5EF6" w:rsidRPr="0047682F" w:rsidRDefault="005C5EF6" w:rsidP="00BD283C">
            <w:pPr>
              <w:pStyle w:val="TableParagraph"/>
              <w:rPr>
                <w:rFonts w:asciiTheme="minorEastAsia" w:hAnsiTheme="minorEastAsia"/>
                <w:sz w:val="21"/>
                <w:szCs w:val="21"/>
              </w:rPr>
            </w:pPr>
          </w:p>
        </w:tc>
        <w:tc>
          <w:tcPr>
            <w:tcW w:w="682" w:type="dxa"/>
          </w:tcPr>
          <w:p w14:paraId="3032F71B" w14:textId="77777777" w:rsidR="005C5EF6" w:rsidRPr="0047682F" w:rsidRDefault="005C5EF6" w:rsidP="00BD283C">
            <w:pPr>
              <w:pStyle w:val="TableParagraph"/>
              <w:rPr>
                <w:rFonts w:asciiTheme="minorEastAsia" w:hAnsiTheme="minorEastAsia"/>
                <w:sz w:val="21"/>
                <w:szCs w:val="21"/>
              </w:rPr>
            </w:pPr>
          </w:p>
        </w:tc>
        <w:tc>
          <w:tcPr>
            <w:tcW w:w="2354" w:type="dxa"/>
          </w:tcPr>
          <w:p w14:paraId="2F533228" w14:textId="77777777" w:rsidR="005C5EF6" w:rsidRPr="0047682F" w:rsidRDefault="005C5EF6" w:rsidP="00BD283C">
            <w:pPr>
              <w:pStyle w:val="TableParagraph"/>
              <w:rPr>
                <w:rFonts w:asciiTheme="minorEastAsia" w:hAnsiTheme="minorEastAsia"/>
                <w:sz w:val="21"/>
                <w:szCs w:val="21"/>
              </w:rPr>
            </w:pPr>
          </w:p>
        </w:tc>
        <w:tc>
          <w:tcPr>
            <w:tcW w:w="2126" w:type="dxa"/>
          </w:tcPr>
          <w:p w14:paraId="25B7E47A" w14:textId="77777777" w:rsidR="005C5EF6" w:rsidRPr="0047682F" w:rsidRDefault="005C5EF6" w:rsidP="00BD283C">
            <w:pPr>
              <w:pStyle w:val="TableParagraph"/>
              <w:rPr>
                <w:rFonts w:asciiTheme="minorEastAsia" w:hAnsiTheme="minorEastAsia"/>
                <w:sz w:val="21"/>
                <w:szCs w:val="21"/>
              </w:rPr>
            </w:pPr>
          </w:p>
        </w:tc>
      </w:tr>
      <w:tr w:rsidR="005C5EF6" w:rsidRPr="0047682F" w14:paraId="50B510C6" w14:textId="77777777" w:rsidTr="0012594C">
        <w:trPr>
          <w:trHeight w:val="362"/>
        </w:trPr>
        <w:tc>
          <w:tcPr>
            <w:tcW w:w="1701" w:type="dxa"/>
          </w:tcPr>
          <w:p w14:paraId="0D308218" w14:textId="77777777" w:rsidR="005C5EF6" w:rsidRPr="0047682F" w:rsidRDefault="005C5EF6" w:rsidP="00BD283C">
            <w:pPr>
              <w:pStyle w:val="TableParagraph"/>
              <w:rPr>
                <w:rFonts w:asciiTheme="minorEastAsia" w:hAnsiTheme="minorEastAsia"/>
                <w:sz w:val="21"/>
                <w:szCs w:val="21"/>
              </w:rPr>
            </w:pPr>
          </w:p>
        </w:tc>
        <w:tc>
          <w:tcPr>
            <w:tcW w:w="1629" w:type="dxa"/>
          </w:tcPr>
          <w:p w14:paraId="18FB7E8E" w14:textId="77777777" w:rsidR="005C5EF6" w:rsidRPr="0047682F" w:rsidRDefault="005C5EF6" w:rsidP="00BD283C">
            <w:pPr>
              <w:pStyle w:val="TableParagraph"/>
              <w:rPr>
                <w:rFonts w:asciiTheme="minorEastAsia" w:hAnsiTheme="minorEastAsia"/>
                <w:sz w:val="21"/>
                <w:szCs w:val="21"/>
              </w:rPr>
            </w:pPr>
          </w:p>
        </w:tc>
        <w:tc>
          <w:tcPr>
            <w:tcW w:w="567" w:type="dxa"/>
          </w:tcPr>
          <w:p w14:paraId="0332CB08" w14:textId="77777777" w:rsidR="005C5EF6" w:rsidRPr="0047682F" w:rsidRDefault="005C5EF6" w:rsidP="00BD283C">
            <w:pPr>
              <w:pStyle w:val="TableParagraph"/>
              <w:rPr>
                <w:rFonts w:asciiTheme="minorEastAsia" w:hAnsiTheme="minorEastAsia"/>
                <w:sz w:val="21"/>
                <w:szCs w:val="21"/>
              </w:rPr>
            </w:pPr>
          </w:p>
        </w:tc>
        <w:tc>
          <w:tcPr>
            <w:tcW w:w="610" w:type="dxa"/>
          </w:tcPr>
          <w:p w14:paraId="4EA3A349" w14:textId="77777777" w:rsidR="005C5EF6" w:rsidRPr="0047682F" w:rsidRDefault="005C5EF6" w:rsidP="00BD283C">
            <w:pPr>
              <w:pStyle w:val="TableParagraph"/>
              <w:rPr>
                <w:rFonts w:asciiTheme="minorEastAsia" w:hAnsiTheme="minorEastAsia"/>
                <w:sz w:val="21"/>
                <w:szCs w:val="21"/>
              </w:rPr>
            </w:pPr>
          </w:p>
        </w:tc>
        <w:tc>
          <w:tcPr>
            <w:tcW w:w="679" w:type="dxa"/>
          </w:tcPr>
          <w:p w14:paraId="76BBF5E5" w14:textId="77777777" w:rsidR="005C5EF6" w:rsidRPr="0047682F" w:rsidRDefault="005C5EF6" w:rsidP="00BD283C">
            <w:pPr>
              <w:pStyle w:val="TableParagraph"/>
              <w:rPr>
                <w:rFonts w:asciiTheme="minorEastAsia" w:hAnsiTheme="minorEastAsia"/>
                <w:sz w:val="21"/>
                <w:szCs w:val="21"/>
              </w:rPr>
            </w:pPr>
          </w:p>
        </w:tc>
        <w:tc>
          <w:tcPr>
            <w:tcW w:w="682" w:type="dxa"/>
          </w:tcPr>
          <w:p w14:paraId="23D542E3" w14:textId="77777777" w:rsidR="005C5EF6" w:rsidRPr="0047682F" w:rsidRDefault="005C5EF6" w:rsidP="00BD283C">
            <w:pPr>
              <w:pStyle w:val="TableParagraph"/>
              <w:rPr>
                <w:rFonts w:asciiTheme="minorEastAsia" w:hAnsiTheme="minorEastAsia"/>
                <w:sz w:val="21"/>
                <w:szCs w:val="21"/>
              </w:rPr>
            </w:pPr>
          </w:p>
        </w:tc>
        <w:tc>
          <w:tcPr>
            <w:tcW w:w="2354" w:type="dxa"/>
          </w:tcPr>
          <w:p w14:paraId="3D922FCF" w14:textId="77777777" w:rsidR="005C5EF6" w:rsidRPr="0047682F" w:rsidRDefault="005C5EF6" w:rsidP="00BD283C">
            <w:pPr>
              <w:pStyle w:val="TableParagraph"/>
              <w:rPr>
                <w:rFonts w:asciiTheme="minorEastAsia" w:hAnsiTheme="minorEastAsia"/>
                <w:sz w:val="21"/>
                <w:szCs w:val="21"/>
              </w:rPr>
            </w:pPr>
          </w:p>
        </w:tc>
        <w:tc>
          <w:tcPr>
            <w:tcW w:w="2126" w:type="dxa"/>
          </w:tcPr>
          <w:p w14:paraId="2C40E59A" w14:textId="77777777" w:rsidR="005C5EF6" w:rsidRPr="0047682F" w:rsidRDefault="005C5EF6" w:rsidP="00BD283C">
            <w:pPr>
              <w:pStyle w:val="TableParagraph"/>
              <w:rPr>
                <w:rFonts w:asciiTheme="minorEastAsia" w:hAnsiTheme="minorEastAsia"/>
                <w:sz w:val="21"/>
                <w:szCs w:val="21"/>
              </w:rPr>
            </w:pPr>
          </w:p>
        </w:tc>
      </w:tr>
      <w:tr w:rsidR="005C5EF6" w:rsidRPr="0047682F" w14:paraId="25421C06" w14:textId="77777777" w:rsidTr="0012594C">
        <w:trPr>
          <w:trHeight w:val="359"/>
        </w:trPr>
        <w:tc>
          <w:tcPr>
            <w:tcW w:w="1701" w:type="dxa"/>
          </w:tcPr>
          <w:p w14:paraId="4D514EE0" w14:textId="77777777" w:rsidR="005C5EF6" w:rsidRPr="0047682F" w:rsidRDefault="005C5EF6" w:rsidP="00BD283C">
            <w:pPr>
              <w:pStyle w:val="TableParagraph"/>
              <w:rPr>
                <w:rFonts w:asciiTheme="minorEastAsia" w:hAnsiTheme="minorEastAsia"/>
                <w:sz w:val="21"/>
                <w:szCs w:val="21"/>
              </w:rPr>
            </w:pPr>
          </w:p>
        </w:tc>
        <w:tc>
          <w:tcPr>
            <w:tcW w:w="1629" w:type="dxa"/>
          </w:tcPr>
          <w:p w14:paraId="434BC423" w14:textId="77777777" w:rsidR="005C5EF6" w:rsidRPr="0047682F" w:rsidRDefault="005C5EF6" w:rsidP="00BD283C">
            <w:pPr>
              <w:pStyle w:val="TableParagraph"/>
              <w:rPr>
                <w:rFonts w:asciiTheme="minorEastAsia" w:hAnsiTheme="minorEastAsia"/>
                <w:sz w:val="21"/>
                <w:szCs w:val="21"/>
              </w:rPr>
            </w:pPr>
          </w:p>
        </w:tc>
        <w:tc>
          <w:tcPr>
            <w:tcW w:w="567" w:type="dxa"/>
          </w:tcPr>
          <w:p w14:paraId="4CB0479C" w14:textId="77777777" w:rsidR="005C5EF6" w:rsidRPr="0047682F" w:rsidRDefault="005C5EF6" w:rsidP="00BD283C">
            <w:pPr>
              <w:pStyle w:val="TableParagraph"/>
              <w:rPr>
                <w:rFonts w:asciiTheme="minorEastAsia" w:hAnsiTheme="minorEastAsia"/>
                <w:sz w:val="21"/>
                <w:szCs w:val="21"/>
              </w:rPr>
            </w:pPr>
          </w:p>
        </w:tc>
        <w:tc>
          <w:tcPr>
            <w:tcW w:w="610" w:type="dxa"/>
          </w:tcPr>
          <w:p w14:paraId="21B7FDCC" w14:textId="77777777" w:rsidR="005C5EF6" w:rsidRPr="0047682F" w:rsidRDefault="005C5EF6" w:rsidP="00BD283C">
            <w:pPr>
              <w:pStyle w:val="TableParagraph"/>
              <w:rPr>
                <w:rFonts w:asciiTheme="minorEastAsia" w:hAnsiTheme="minorEastAsia"/>
                <w:sz w:val="21"/>
                <w:szCs w:val="21"/>
              </w:rPr>
            </w:pPr>
          </w:p>
        </w:tc>
        <w:tc>
          <w:tcPr>
            <w:tcW w:w="679" w:type="dxa"/>
          </w:tcPr>
          <w:p w14:paraId="2A903195" w14:textId="77777777" w:rsidR="005C5EF6" w:rsidRPr="0047682F" w:rsidRDefault="005C5EF6" w:rsidP="00BD283C">
            <w:pPr>
              <w:pStyle w:val="TableParagraph"/>
              <w:rPr>
                <w:rFonts w:asciiTheme="minorEastAsia" w:hAnsiTheme="minorEastAsia"/>
                <w:sz w:val="21"/>
                <w:szCs w:val="21"/>
              </w:rPr>
            </w:pPr>
          </w:p>
        </w:tc>
        <w:tc>
          <w:tcPr>
            <w:tcW w:w="682" w:type="dxa"/>
          </w:tcPr>
          <w:p w14:paraId="78CAFCFD" w14:textId="77777777" w:rsidR="005C5EF6" w:rsidRPr="0047682F" w:rsidRDefault="005C5EF6" w:rsidP="00BD283C">
            <w:pPr>
              <w:pStyle w:val="TableParagraph"/>
              <w:rPr>
                <w:rFonts w:asciiTheme="minorEastAsia" w:hAnsiTheme="minorEastAsia"/>
                <w:sz w:val="21"/>
                <w:szCs w:val="21"/>
              </w:rPr>
            </w:pPr>
          </w:p>
        </w:tc>
        <w:tc>
          <w:tcPr>
            <w:tcW w:w="2354" w:type="dxa"/>
          </w:tcPr>
          <w:p w14:paraId="40F1DCB7" w14:textId="77777777" w:rsidR="005C5EF6" w:rsidRPr="0047682F" w:rsidRDefault="005C5EF6" w:rsidP="00BD283C">
            <w:pPr>
              <w:pStyle w:val="TableParagraph"/>
              <w:rPr>
                <w:rFonts w:asciiTheme="minorEastAsia" w:hAnsiTheme="minorEastAsia"/>
                <w:sz w:val="21"/>
                <w:szCs w:val="21"/>
              </w:rPr>
            </w:pPr>
          </w:p>
        </w:tc>
        <w:tc>
          <w:tcPr>
            <w:tcW w:w="2126" w:type="dxa"/>
          </w:tcPr>
          <w:p w14:paraId="19AD37CB" w14:textId="77777777" w:rsidR="005C5EF6" w:rsidRPr="0047682F" w:rsidRDefault="005C5EF6" w:rsidP="00BD283C">
            <w:pPr>
              <w:pStyle w:val="TableParagraph"/>
              <w:rPr>
                <w:rFonts w:asciiTheme="minorEastAsia" w:hAnsiTheme="minorEastAsia"/>
                <w:sz w:val="21"/>
                <w:szCs w:val="21"/>
              </w:rPr>
            </w:pPr>
          </w:p>
        </w:tc>
      </w:tr>
      <w:tr w:rsidR="005C5EF6" w:rsidRPr="0047682F" w14:paraId="32FD03A8" w14:textId="77777777" w:rsidTr="0012594C">
        <w:trPr>
          <w:trHeight w:val="359"/>
        </w:trPr>
        <w:tc>
          <w:tcPr>
            <w:tcW w:w="1701" w:type="dxa"/>
          </w:tcPr>
          <w:p w14:paraId="7439CB46" w14:textId="77777777" w:rsidR="005C5EF6" w:rsidRPr="0047682F" w:rsidRDefault="005C5EF6" w:rsidP="00BD283C">
            <w:pPr>
              <w:pStyle w:val="TableParagraph"/>
              <w:rPr>
                <w:rFonts w:asciiTheme="minorEastAsia" w:hAnsiTheme="minorEastAsia"/>
                <w:sz w:val="21"/>
                <w:szCs w:val="21"/>
              </w:rPr>
            </w:pPr>
          </w:p>
        </w:tc>
        <w:tc>
          <w:tcPr>
            <w:tcW w:w="1629" w:type="dxa"/>
          </w:tcPr>
          <w:p w14:paraId="68382600" w14:textId="77777777" w:rsidR="005C5EF6" w:rsidRPr="0047682F" w:rsidRDefault="005C5EF6" w:rsidP="00BD283C">
            <w:pPr>
              <w:pStyle w:val="TableParagraph"/>
              <w:rPr>
                <w:rFonts w:asciiTheme="minorEastAsia" w:hAnsiTheme="minorEastAsia"/>
                <w:sz w:val="21"/>
                <w:szCs w:val="21"/>
              </w:rPr>
            </w:pPr>
          </w:p>
        </w:tc>
        <w:tc>
          <w:tcPr>
            <w:tcW w:w="567" w:type="dxa"/>
          </w:tcPr>
          <w:p w14:paraId="4D16CBA7" w14:textId="77777777" w:rsidR="005C5EF6" w:rsidRPr="0047682F" w:rsidRDefault="005C5EF6" w:rsidP="00BD283C">
            <w:pPr>
              <w:pStyle w:val="TableParagraph"/>
              <w:rPr>
                <w:rFonts w:asciiTheme="minorEastAsia" w:hAnsiTheme="minorEastAsia"/>
                <w:sz w:val="21"/>
                <w:szCs w:val="21"/>
              </w:rPr>
            </w:pPr>
          </w:p>
        </w:tc>
        <w:tc>
          <w:tcPr>
            <w:tcW w:w="610" w:type="dxa"/>
          </w:tcPr>
          <w:p w14:paraId="7E8FB6F5" w14:textId="77777777" w:rsidR="005C5EF6" w:rsidRPr="0047682F" w:rsidRDefault="005C5EF6" w:rsidP="00BD283C">
            <w:pPr>
              <w:pStyle w:val="TableParagraph"/>
              <w:rPr>
                <w:rFonts w:asciiTheme="minorEastAsia" w:hAnsiTheme="minorEastAsia"/>
                <w:sz w:val="21"/>
                <w:szCs w:val="21"/>
              </w:rPr>
            </w:pPr>
          </w:p>
        </w:tc>
        <w:tc>
          <w:tcPr>
            <w:tcW w:w="679" w:type="dxa"/>
          </w:tcPr>
          <w:p w14:paraId="6A6AC76B" w14:textId="77777777" w:rsidR="005C5EF6" w:rsidRPr="0047682F" w:rsidRDefault="005C5EF6" w:rsidP="00BD283C">
            <w:pPr>
              <w:pStyle w:val="TableParagraph"/>
              <w:rPr>
                <w:rFonts w:asciiTheme="minorEastAsia" w:hAnsiTheme="minorEastAsia"/>
                <w:sz w:val="21"/>
                <w:szCs w:val="21"/>
              </w:rPr>
            </w:pPr>
          </w:p>
        </w:tc>
        <w:tc>
          <w:tcPr>
            <w:tcW w:w="682" w:type="dxa"/>
          </w:tcPr>
          <w:p w14:paraId="1D713BCD" w14:textId="77777777" w:rsidR="005C5EF6" w:rsidRPr="0047682F" w:rsidRDefault="005C5EF6" w:rsidP="00BD283C">
            <w:pPr>
              <w:pStyle w:val="TableParagraph"/>
              <w:rPr>
                <w:rFonts w:asciiTheme="minorEastAsia" w:hAnsiTheme="minorEastAsia"/>
                <w:sz w:val="21"/>
                <w:szCs w:val="21"/>
              </w:rPr>
            </w:pPr>
          </w:p>
        </w:tc>
        <w:tc>
          <w:tcPr>
            <w:tcW w:w="2354" w:type="dxa"/>
          </w:tcPr>
          <w:p w14:paraId="26F09238" w14:textId="77777777" w:rsidR="005C5EF6" w:rsidRPr="0047682F" w:rsidRDefault="005C5EF6" w:rsidP="00BD283C">
            <w:pPr>
              <w:pStyle w:val="TableParagraph"/>
              <w:rPr>
                <w:rFonts w:asciiTheme="minorEastAsia" w:hAnsiTheme="minorEastAsia"/>
                <w:sz w:val="21"/>
                <w:szCs w:val="21"/>
              </w:rPr>
            </w:pPr>
          </w:p>
        </w:tc>
        <w:tc>
          <w:tcPr>
            <w:tcW w:w="2126" w:type="dxa"/>
          </w:tcPr>
          <w:p w14:paraId="76263646" w14:textId="77777777" w:rsidR="005C5EF6" w:rsidRPr="0047682F" w:rsidRDefault="005C5EF6" w:rsidP="00BD283C">
            <w:pPr>
              <w:pStyle w:val="TableParagraph"/>
              <w:rPr>
                <w:rFonts w:asciiTheme="minorEastAsia" w:hAnsiTheme="minorEastAsia"/>
                <w:sz w:val="21"/>
                <w:szCs w:val="21"/>
              </w:rPr>
            </w:pPr>
          </w:p>
        </w:tc>
      </w:tr>
      <w:tr w:rsidR="005C5EF6" w:rsidRPr="0047682F" w14:paraId="618AF0CA" w14:textId="77777777" w:rsidTr="0012594C">
        <w:trPr>
          <w:trHeight w:val="359"/>
        </w:trPr>
        <w:tc>
          <w:tcPr>
            <w:tcW w:w="1701" w:type="dxa"/>
          </w:tcPr>
          <w:p w14:paraId="2F8210FC" w14:textId="77777777" w:rsidR="005C5EF6" w:rsidRPr="0047682F" w:rsidRDefault="005C5EF6" w:rsidP="00BD283C">
            <w:pPr>
              <w:pStyle w:val="TableParagraph"/>
              <w:rPr>
                <w:rFonts w:asciiTheme="minorEastAsia" w:hAnsiTheme="minorEastAsia"/>
                <w:sz w:val="21"/>
                <w:szCs w:val="21"/>
              </w:rPr>
            </w:pPr>
          </w:p>
        </w:tc>
        <w:tc>
          <w:tcPr>
            <w:tcW w:w="1629" w:type="dxa"/>
          </w:tcPr>
          <w:p w14:paraId="2BD25BEE" w14:textId="77777777" w:rsidR="005C5EF6" w:rsidRPr="0047682F" w:rsidRDefault="005C5EF6" w:rsidP="00BD283C">
            <w:pPr>
              <w:pStyle w:val="TableParagraph"/>
              <w:rPr>
                <w:rFonts w:asciiTheme="minorEastAsia" w:hAnsiTheme="minorEastAsia"/>
                <w:sz w:val="21"/>
                <w:szCs w:val="21"/>
              </w:rPr>
            </w:pPr>
          </w:p>
        </w:tc>
        <w:tc>
          <w:tcPr>
            <w:tcW w:w="567" w:type="dxa"/>
          </w:tcPr>
          <w:p w14:paraId="401D7EC5" w14:textId="77777777" w:rsidR="005C5EF6" w:rsidRPr="0047682F" w:rsidRDefault="005C5EF6" w:rsidP="00BD283C">
            <w:pPr>
              <w:pStyle w:val="TableParagraph"/>
              <w:rPr>
                <w:rFonts w:asciiTheme="minorEastAsia" w:hAnsiTheme="minorEastAsia"/>
                <w:sz w:val="21"/>
                <w:szCs w:val="21"/>
              </w:rPr>
            </w:pPr>
          </w:p>
        </w:tc>
        <w:tc>
          <w:tcPr>
            <w:tcW w:w="610" w:type="dxa"/>
          </w:tcPr>
          <w:p w14:paraId="46952614" w14:textId="77777777" w:rsidR="005C5EF6" w:rsidRPr="0047682F" w:rsidRDefault="005C5EF6" w:rsidP="00BD283C">
            <w:pPr>
              <w:pStyle w:val="TableParagraph"/>
              <w:rPr>
                <w:rFonts w:asciiTheme="minorEastAsia" w:hAnsiTheme="minorEastAsia"/>
                <w:sz w:val="21"/>
                <w:szCs w:val="21"/>
              </w:rPr>
            </w:pPr>
          </w:p>
        </w:tc>
        <w:tc>
          <w:tcPr>
            <w:tcW w:w="679" w:type="dxa"/>
          </w:tcPr>
          <w:p w14:paraId="62E2B74A" w14:textId="77777777" w:rsidR="005C5EF6" w:rsidRPr="0047682F" w:rsidRDefault="005C5EF6" w:rsidP="00BD283C">
            <w:pPr>
              <w:pStyle w:val="TableParagraph"/>
              <w:rPr>
                <w:rFonts w:asciiTheme="minorEastAsia" w:hAnsiTheme="minorEastAsia"/>
                <w:sz w:val="21"/>
                <w:szCs w:val="21"/>
              </w:rPr>
            </w:pPr>
          </w:p>
        </w:tc>
        <w:tc>
          <w:tcPr>
            <w:tcW w:w="682" w:type="dxa"/>
          </w:tcPr>
          <w:p w14:paraId="2E9E6C8C" w14:textId="77777777" w:rsidR="005C5EF6" w:rsidRPr="0047682F" w:rsidRDefault="005C5EF6" w:rsidP="00BD283C">
            <w:pPr>
              <w:pStyle w:val="TableParagraph"/>
              <w:rPr>
                <w:rFonts w:asciiTheme="minorEastAsia" w:hAnsiTheme="minorEastAsia"/>
                <w:sz w:val="21"/>
                <w:szCs w:val="21"/>
              </w:rPr>
            </w:pPr>
          </w:p>
        </w:tc>
        <w:tc>
          <w:tcPr>
            <w:tcW w:w="2354" w:type="dxa"/>
          </w:tcPr>
          <w:p w14:paraId="1ECC42ED" w14:textId="77777777" w:rsidR="005C5EF6" w:rsidRPr="0047682F" w:rsidRDefault="005C5EF6" w:rsidP="00BD283C">
            <w:pPr>
              <w:pStyle w:val="TableParagraph"/>
              <w:rPr>
                <w:rFonts w:asciiTheme="minorEastAsia" w:hAnsiTheme="minorEastAsia"/>
                <w:sz w:val="21"/>
                <w:szCs w:val="21"/>
              </w:rPr>
            </w:pPr>
          </w:p>
        </w:tc>
        <w:tc>
          <w:tcPr>
            <w:tcW w:w="2126" w:type="dxa"/>
          </w:tcPr>
          <w:p w14:paraId="1D305072" w14:textId="77777777" w:rsidR="005C5EF6" w:rsidRPr="0047682F" w:rsidRDefault="005C5EF6" w:rsidP="00BD283C">
            <w:pPr>
              <w:pStyle w:val="TableParagraph"/>
              <w:rPr>
                <w:rFonts w:asciiTheme="minorEastAsia" w:hAnsiTheme="minorEastAsia"/>
                <w:sz w:val="21"/>
                <w:szCs w:val="21"/>
              </w:rPr>
            </w:pPr>
          </w:p>
        </w:tc>
      </w:tr>
      <w:tr w:rsidR="005C5EF6" w:rsidRPr="0047682F" w14:paraId="46D29550" w14:textId="77777777" w:rsidTr="0012594C">
        <w:trPr>
          <w:trHeight w:val="359"/>
        </w:trPr>
        <w:tc>
          <w:tcPr>
            <w:tcW w:w="1701" w:type="dxa"/>
          </w:tcPr>
          <w:p w14:paraId="2A446B3F" w14:textId="77777777" w:rsidR="005C5EF6" w:rsidRPr="0047682F" w:rsidRDefault="005C5EF6" w:rsidP="00BD283C">
            <w:pPr>
              <w:pStyle w:val="TableParagraph"/>
              <w:rPr>
                <w:rFonts w:asciiTheme="minorEastAsia" w:hAnsiTheme="minorEastAsia"/>
                <w:sz w:val="21"/>
                <w:szCs w:val="21"/>
              </w:rPr>
            </w:pPr>
          </w:p>
        </w:tc>
        <w:tc>
          <w:tcPr>
            <w:tcW w:w="1629" w:type="dxa"/>
          </w:tcPr>
          <w:p w14:paraId="1DD31F03" w14:textId="77777777" w:rsidR="005C5EF6" w:rsidRPr="0047682F" w:rsidRDefault="005C5EF6" w:rsidP="00BD283C">
            <w:pPr>
              <w:pStyle w:val="TableParagraph"/>
              <w:rPr>
                <w:rFonts w:asciiTheme="minorEastAsia" w:hAnsiTheme="minorEastAsia"/>
                <w:sz w:val="21"/>
                <w:szCs w:val="21"/>
              </w:rPr>
            </w:pPr>
          </w:p>
        </w:tc>
        <w:tc>
          <w:tcPr>
            <w:tcW w:w="567" w:type="dxa"/>
          </w:tcPr>
          <w:p w14:paraId="475988BC" w14:textId="77777777" w:rsidR="005C5EF6" w:rsidRPr="0047682F" w:rsidRDefault="005C5EF6" w:rsidP="00BD283C">
            <w:pPr>
              <w:pStyle w:val="TableParagraph"/>
              <w:rPr>
                <w:rFonts w:asciiTheme="minorEastAsia" w:hAnsiTheme="minorEastAsia"/>
                <w:sz w:val="21"/>
                <w:szCs w:val="21"/>
              </w:rPr>
            </w:pPr>
          </w:p>
        </w:tc>
        <w:tc>
          <w:tcPr>
            <w:tcW w:w="610" w:type="dxa"/>
          </w:tcPr>
          <w:p w14:paraId="50DF7B8C" w14:textId="77777777" w:rsidR="005C5EF6" w:rsidRPr="0047682F" w:rsidRDefault="005C5EF6" w:rsidP="00BD283C">
            <w:pPr>
              <w:pStyle w:val="TableParagraph"/>
              <w:rPr>
                <w:rFonts w:asciiTheme="minorEastAsia" w:hAnsiTheme="minorEastAsia"/>
                <w:sz w:val="21"/>
                <w:szCs w:val="21"/>
              </w:rPr>
            </w:pPr>
          </w:p>
        </w:tc>
        <w:tc>
          <w:tcPr>
            <w:tcW w:w="679" w:type="dxa"/>
          </w:tcPr>
          <w:p w14:paraId="28938F3D" w14:textId="77777777" w:rsidR="005C5EF6" w:rsidRPr="0047682F" w:rsidRDefault="005C5EF6" w:rsidP="00BD283C">
            <w:pPr>
              <w:pStyle w:val="TableParagraph"/>
              <w:rPr>
                <w:rFonts w:asciiTheme="minorEastAsia" w:hAnsiTheme="minorEastAsia"/>
                <w:sz w:val="21"/>
                <w:szCs w:val="21"/>
              </w:rPr>
            </w:pPr>
          </w:p>
        </w:tc>
        <w:tc>
          <w:tcPr>
            <w:tcW w:w="682" w:type="dxa"/>
          </w:tcPr>
          <w:p w14:paraId="3FEAE7C9" w14:textId="77777777" w:rsidR="005C5EF6" w:rsidRPr="0047682F" w:rsidRDefault="005C5EF6" w:rsidP="00BD283C">
            <w:pPr>
              <w:pStyle w:val="TableParagraph"/>
              <w:rPr>
                <w:rFonts w:asciiTheme="minorEastAsia" w:hAnsiTheme="minorEastAsia"/>
                <w:sz w:val="21"/>
                <w:szCs w:val="21"/>
              </w:rPr>
            </w:pPr>
          </w:p>
        </w:tc>
        <w:tc>
          <w:tcPr>
            <w:tcW w:w="2354" w:type="dxa"/>
          </w:tcPr>
          <w:p w14:paraId="4C63E552" w14:textId="77777777" w:rsidR="005C5EF6" w:rsidRPr="0047682F" w:rsidRDefault="005C5EF6" w:rsidP="00BD283C">
            <w:pPr>
              <w:pStyle w:val="TableParagraph"/>
              <w:rPr>
                <w:rFonts w:asciiTheme="minorEastAsia" w:hAnsiTheme="minorEastAsia"/>
                <w:sz w:val="21"/>
                <w:szCs w:val="21"/>
              </w:rPr>
            </w:pPr>
          </w:p>
        </w:tc>
        <w:tc>
          <w:tcPr>
            <w:tcW w:w="2126" w:type="dxa"/>
          </w:tcPr>
          <w:p w14:paraId="2F6167A9" w14:textId="77777777" w:rsidR="005C5EF6" w:rsidRPr="0047682F" w:rsidRDefault="005C5EF6" w:rsidP="00BD283C">
            <w:pPr>
              <w:pStyle w:val="TableParagraph"/>
              <w:rPr>
                <w:rFonts w:asciiTheme="minorEastAsia" w:hAnsiTheme="minorEastAsia"/>
                <w:sz w:val="21"/>
                <w:szCs w:val="21"/>
              </w:rPr>
            </w:pPr>
          </w:p>
        </w:tc>
      </w:tr>
      <w:tr w:rsidR="005C5EF6" w:rsidRPr="0047682F" w14:paraId="24F5D773" w14:textId="77777777" w:rsidTr="0012594C">
        <w:trPr>
          <w:trHeight w:val="359"/>
        </w:trPr>
        <w:tc>
          <w:tcPr>
            <w:tcW w:w="1701" w:type="dxa"/>
          </w:tcPr>
          <w:p w14:paraId="17B6EC84" w14:textId="77777777" w:rsidR="005C5EF6" w:rsidRPr="0047682F" w:rsidRDefault="005C5EF6" w:rsidP="00BD283C">
            <w:pPr>
              <w:pStyle w:val="TableParagraph"/>
              <w:rPr>
                <w:rFonts w:asciiTheme="minorEastAsia" w:hAnsiTheme="minorEastAsia"/>
                <w:sz w:val="21"/>
                <w:szCs w:val="21"/>
              </w:rPr>
            </w:pPr>
          </w:p>
        </w:tc>
        <w:tc>
          <w:tcPr>
            <w:tcW w:w="1629" w:type="dxa"/>
          </w:tcPr>
          <w:p w14:paraId="5F9C3E3F" w14:textId="77777777" w:rsidR="005C5EF6" w:rsidRPr="0047682F" w:rsidRDefault="005C5EF6" w:rsidP="00BD283C">
            <w:pPr>
              <w:pStyle w:val="TableParagraph"/>
              <w:rPr>
                <w:rFonts w:asciiTheme="minorEastAsia" w:hAnsiTheme="minorEastAsia"/>
                <w:sz w:val="21"/>
                <w:szCs w:val="21"/>
              </w:rPr>
            </w:pPr>
          </w:p>
        </w:tc>
        <w:tc>
          <w:tcPr>
            <w:tcW w:w="567" w:type="dxa"/>
          </w:tcPr>
          <w:p w14:paraId="080CDCDE" w14:textId="77777777" w:rsidR="005C5EF6" w:rsidRPr="0047682F" w:rsidRDefault="005C5EF6" w:rsidP="00BD283C">
            <w:pPr>
              <w:pStyle w:val="TableParagraph"/>
              <w:rPr>
                <w:rFonts w:asciiTheme="minorEastAsia" w:hAnsiTheme="minorEastAsia"/>
                <w:sz w:val="21"/>
                <w:szCs w:val="21"/>
              </w:rPr>
            </w:pPr>
          </w:p>
        </w:tc>
        <w:tc>
          <w:tcPr>
            <w:tcW w:w="610" w:type="dxa"/>
          </w:tcPr>
          <w:p w14:paraId="7081EC4A" w14:textId="77777777" w:rsidR="005C5EF6" w:rsidRPr="0047682F" w:rsidRDefault="005C5EF6" w:rsidP="00BD283C">
            <w:pPr>
              <w:pStyle w:val="TableParagraph"/>
              <w:rPr>
                <w:rFonts w:asciiTheme="minorEastAsia" w:hAnsiTheme="minorEastAsia"/>
                <w:sz w:val="21"/>
                <w:szCs w:val="21"/>
              </w:rPr>
            </w:pPr>
          </w:p>
        </w:tc>
        <w:tc>
          <w:tcPr>
            <w:tcW w:w="679" w:type="dxa"/>
          </w:tcPr>
          <w:p w14:paraId="4352C333" w14:textId="77777777" w:rsidR="005C5EF6" w:rsidRPr="0047682F" w:rsidRDefault="005C5EF6" w:rsidP="00BD283C">
            <w:pPr>
              <w:pStyle w:val="TableParagraph"/>
              <w:rPr>
                <w:rFonts w:asciiTheme="minorEastAsia" w:hAnsiTheme="minorEastAsia"/>
                <w:sz w:val="21"/>
                <w:szCs w:val="21"/>
              </w:rPr>
            </w:pPr>
          </w:p>
        </w:tc>
        <w:tc>
          <w:tcPr>
            <w:tcW w:w="682" w:type="dxa"/>
          </w:tcPr>
          <w:p w14:paraId="59176028" w14:textId="77777777" w:rsidR="005C5EF6" w:rsidRPr="0047682F" w:rsidRDefault="005C5EF6" w:rsidP="00BD283C">
            <w:pPr>
              <w:pStyle w:val="TableParagraph"/>
              <w:rPr>
                <w:rFonts w:asciiTheme="minorEastAsia" w:hAnsiTheme="minorEastAsia"/>
                <w:sz w:val="21"/>
                <w:szCs w:val="21"/>
              </w:rPr>
            </w:pPr>
          </w:p>
        </w:tc>
        <w:tc>
          <w:tcPr>
            <w:tcW w:w="2354" w:type="dxa"/>
          </w:tcPr>
          <w:p w14:paraId="11EA89F0" w14:textId="77777777" w:rsidR="005C5EF6" w:rsidRPr="0047682F" w:rsidRDefault="005C5EF6" w:rsidP="00BD283C">
            <w:pPr>
              <w:pStyle w:val="TableParagraph"/>
              <w:rPr>
                <w:rFonts w:asciiTheme="minorEastAsia" w:hAnsiTheme="minorEastAsia"/>
                <w:sz w:val="21"/>
                <w:szCs w:val="21"/>
              </w:rPr>
            </w:pPr>
          </w:p>
        </w:tc>
        <w:tc>
          <w:tcPr>
            <w:tcW w:w="2126" w:type="dxa"/>
          </w:tcPr>
          <w:p w14:paraId="6DBA73B5" w14:textId="77777777" w:rsidR="005C5EF6" w:rsidRPr="0047682F" w:rsidRDefault="005C5EF6" w:rsidP="00BD283C">
            <w:pPr>
              <w:pStyle w:val="TableParagraph"/>
              <w:rPr>
                <w:rFonts w:asciiTheme="minorEastAsia" w:hAnsiTheme="minorEastAsia"/>
                <w:sz w:val="21"/>
                <w:szCs w:val="21"/>
              </w:rPr>
            </w:pPr>
          </w:p>
        </w:tc>
      </w:tr>
    </w:tbl>
    <w:p w14:paraId="06571173" w14:textId="77777777" w:rsidR="00BD283C" w:rsidRPr="0047682F" w:rsidRDefault="00BD283C" w:rsidP="00BD283C">
      <w:pPr>
        <w:pStyle w:val="af9"/>
        <w:rPr>
          <w:sz w:val="20"/>
        </w:rPr>
      </w:pPr>
    </w:p>
    <w:p w14:paraId="554524DE" w14:textId="77777777" w:rsidR="00BD283C" w:rsidRPr="0047682F" w:rsidRDefault="00BD283C" w:rsidP="00BD283C">
      <w:pPr>
        <w:pStyle w:val="af9"/>
        <w:rPr>
          <w:sz w:val="20"/>
        </w:rPr>
      </w:pPr>
    </w:p>
    <w:p w14:paraId="58A44C69" w14:textId="77777777" w:rsidR="00BD283C" w:rsidRPr="0047682F" w:rsidRDefault="00BD283C" w:rsidP="00BD283C">
      <w:pPr>
        <w:pStyle w:val="af9"/>
        <w:spacing w:before="7"/>
        <w:rPr>
          <w:sz w:val="14"/>
        </w:rPr>
      </w:pPr>
    </w:p>
    <w:p w14:paraId="32144A56" w14:textId="29911B50" w:rsidR="00BD283C" w:rsidRPr="0012594C" w:rsidRDefault="00BD283C" w:rsidP="0012594C">
      <w:pPr>
        <w:pStyle w:val="af9"/>
        <w:spacing w:line="321" w:lineRule="auto"/>
        <w:ind w:left="704" w:right="2875" w:hanging="212"/>
        <w:rPr>
          <w:spacing w:val="-2"/>
          <w:sz w:val="20"/>
        </w:rPr>
      </w:pPr>
      <w:r w:rsidRPr="0012594C">
        <w:rPr>
          <w:spacing w:val="-2"/>
          <w:sz w:val="20"/>
        </w:rPr>
        <w:t>（注）</w:t>
      </w:r>
    </w:p>
    <w:p w14:paraId="4F749830" w14:textId="0188C1F5" w:rsidR="00BD283C" w:rsidRPr="0047682F" w:rsidRDefault="00BD283C" w:rsidP="0012594C">
      <w:pPr>
        <w:pStyle w:val="af9"/>
        <w:spacing w:before="91" w:line="321" w:lineRule="auto"/>
        <w:ind w:left="709" w:right="182" w:firstLineChars="100" w:firstLine="206"/>
        <w:jc w:val="both"/>
      </w:pPr>
      <w:r w:rsidRPr="0047682F">
        <w:rPr>
          <w:spacing w:val="-2"/>
        </w:rPr>
        <w:t>役員名簿については、氏名カナ（半角、姓と名の間も半角で１マス空け）、氏名漢字（全角、姓と名の間も全角で１マス空け）、生年月日（半角で大正はT、昭和はS、平成はH、数字は２桁半角）、会社名及び役職名を記載する。</w:t>
      </w:r>
    </w:p>
    <w:p w14:paraId="46FF4633" w14:textId="77777777" w:rsidR="00BD283C" w:rsidRPr="0047682F" w:rsidRDefault="00BD283C" w:rsidP="0012594C">
      <w:pPr>
        <w:pStyle w:val="af9"/>
        <w:spacing w:line="321" w:lineRule="auto"/>
        <w:ind w:left="709" w:right="182" w:firstLine="284"/>
        <w:jc w:val="both"/>
      </w:pPr>
      <w:r w:rsidRPr="0047682F">
        <w:rPr>
          <w:spacing w:val="-2"/>
        </w:rPr>
        <w:t>また、外国人については、氏名欄にはアルファベットを、氏名カナ欄は当該アルファベットのカナ読みを記載すること。</w:t>
      </w:r>
    </w:p>
    <w:p w14:paraId="6A9EEC5A" w14:textId="77777777" w:rsidR="00BD283C" w:rsidRPr="0047682F" w:rsidRDefault="00BD283C">
      <w:pPr>
        <w:widowControl/>
        <w:jc w:val="left"/>
        <w:rPr>
          <w:spacing w:val="-4"/>
        </w:rPr>
      </w:pPr>
      <w:r w:rsidRPr="0047682F">
        <w:rPr>
          <w:spacing w:val="-4"/>
        </w:rPr>
        <w:br w:type="page"/>
      </w:r>
    </w:p>
    <w:p w14:paraId="479CED6D" w14:textId="789A3412" w:rsidR="00BD283C" w:rsidRPr="0047682F" w:rsidRDefault="00BD283C" w:rsidP="004A4ECF">
      <w:pPr>
        <w:spacing w:before="53"/>
        <w:ind w:right="607"/>
        <w:jc w:val="right"/>
      </w:pPr>
      <w:r w:rsidRPr="0047682F">
        <w:rPr>
          <w:rFonts w:hint="eastAsia"/>
          <w:spacing w:val="-4"/>
        </w:rPr>
        <w:lastRenderedPageBreak/>
        <w:t>別紙</w:t>
      </w:r>
      <w:r w:rsidR="007950AE">
        <w:rPr>
          <w:rFonts w:hint="eastAsia"/>
          <w:spacing w:val="-4"/>
        </w:rPr>
        <w:t>５</w:t>
      </w:r>
    </w:p>
    <w:p w14:paraId="6A4D516D" w14:textId="77777777" w:rsidR="00BD283C" w:rsidRPr="0047682F" w:rsidRDefault="00BD283C" w:rsidP="00BD283C">
      <w:pPr>
        <w:pStyle w:val="af9"/>
        <w:spacing w:before="3"/>
        <w:rPr>
          <w:sz w:val="29"/>
        </w:rPr>
      </w:pPr>
    </w:p>
    <w:p w14:paraId="3339B2D7" w14:textId="77777777" w:rsidR="00BD283C" w:rsidRPr="0047682F" w:rsidRDefault="00BD283C" w:rsidP="00BD283C">
      <w:pPr>
        <w:pStyle w:val="af9"/>
        <w:spacing w:before="72"/>
        <w:ind w:right="183"/>
        <w:jc w:val="center"/>
      </w:pPr>
      <w:r w:rsidRPr="0047682F">
        <w:rPr>
          <w:spacing w:val="-4"/>
          <w:u w:val="single"/>
        </w:rPr>
        <w:t>実施体制図</w:t>
      </w:r>
    </w:p>
    <w:p w14:paraId="478EBFB1" w14:textId="77777777" w:rsidR="00BD283C" w:rsidRPr="0047682F" w:rsidRDefault="00BD283C" w:rsidP="00BD283C">
      <w:pPr>
        <w:pStyle w:val="af9"/>
        <w:spacing w:before="8"/>
        <w:rPr>
          <w:sz w:val="29"/>
        </w:rPr>
      </w:pPr>
    </w:p>
    <w:p w14:paraId="4A5CBE1F" w14:textId="768573FF" w:rsidR="00BD283C" w:rsidRPr="0047682F" w:rsidRDefault="00BD283C" w:rsidP="00BD283C">
      <w:pPr>
        <w:pStyle w:val="af9"/>
        <w:spacing w:before="71" w:after="45"/>
      </w:pPr>
      <w:r w:rsidRPr="0047682F">
        <w:rPr>
          <w:rFonts w:hint="eastAsia"/>
          <w:spacing w:val="-2"/>
        </w:rPr>
        <w:t>【</w:t>
      </w:r>
      <w:r w:rsidRPr="0047682F">
        <w:rPr>
          <w:spacing w:val="-2"/>
        </w:rPr>
        <w:t>実施体制</w:t>
      </w:r>
      <w:r w:rsidRPr="0047682F">
        <w:rPr>
          <w:rFonts w:hint="eastAsia"/>
          <w:spacing w:val="-2"/>
        </w:rPr>
        <w:t>】</w:t>
      </w:r>
      <w:r w:rsidRPr="0047682F">
        <w:rPr>
          <w:spacing w:val="-2"/>
        </w:rPr>
        <w:t>（税込１００万円以上の契約。請負その他委託の形式を問わない。</w:t>
      </w:r>
      <w:r w:rsidRPr="0047682F">
        <w:rPr>
          <w:spacing w:val="-10"/>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1985"/>
        <w:gridCol w:w="2359"/>
        <w:gridCol w:w="1985"/>
        <w:gridCol w:w="1764"/>
      </w:tblGrid>
      <w:tr w:rsidR="00BD283C" w:rsidRPr="0047682F" w14:paraId="28B50C6A" w14:textId="77777777" w:rsidTr="00D67B13">
        <w:trPr>
          <w:trHeight w:val="362"/>
          <w:jc w:val="center"/>
        </w:trPr>
        <w:tc>
          <w:tcPr>
            <w:tcW w:w="1697" w:type="dxa"/>
          </w:tcPr>
          <w:p w14:paraId="62F6766A" w14:textId="77777777" w:rsidR="00BD283C" w:rsidRPr="0047682F" w:rsidRDefault="00BD283C" w:rsidP="00E51BF4">
            <w:pPr>
              <w:pStyle w:val="TableParagraph"/>
              <w:spacing w:before="49"/>
              <w:ind w:left="107"/>
              <w:jc w:val="center"/>
              <w:rPr>
                <w:sz w:val="21"/>
              </w:rPr>
            </w:pPr>
            <w:r w:rsidRPr="0047682F">
              <w:rPr>
                <w:spacing w:val="-4"/>
                <w:sz w:val="21"/>
              </w:rPr>
              <w:t>事業者名</w:t>
            </w:r>
          </w:p>
        </w:tc>
        <w:tc>
          <w:tcPr>
            <w:tcW w:w="1985" w:type="dxa"/>
          </w:tcPr>
          <w:p w14:paraId="2429A178" w14:textId="77777777" w:rsidR="00BD283C" w:rsidRPr="0047682F" w:rsidRDefault="00BD283C" w:rsidP="00E51BF4">
            <w:pPr>
              <w:pStyle w:val="TableParagraph"/>
              <w:spacing w:before="49"/>
              <w:ind w:left="107"/>
              <w:jc w:val="center"/>
              <w:rPr>
                <w:sz w:val="21"/>
              </w:rPr>
            </w:pPr>
            <w:r w:rsidRPr="0047682F">
              <w:rPr>
                <w:spacing w:val="-4"/>
                <w:sz w:val="21"/>
              </w:rPr>
              <w:t>当社との関係</w:t>
            </w:r>
          </w:p>
        </w:tc>
        <w:tc>
          <w:tcPr>
            <w:tcW w:w="2359" w:type="dxa"/>
          </w:tcPr>
          <w:p w14:paraId="6C242DB7" w14:textId="77777777" w:rsidR="00BD283C" w:rsidRPr="0047682F" w:rsidRDefault="00BD283C" w:rsidP="00E51BF4">
            <w:pPr>
              <w:pStyle w:val="TableParagraph"/>
              <w:spacing w:before="49"/>
              <w:ind w:left="108"/>
              <w:jc w:val="center"/>
              <w:rPr>
                <w:sz w:val="21"/>
              </w:rPr>
            </w:pPr>
            <w:r w:rsidRPr="0047682F">
              <w:rPr>
                <w:spacing w:val="-5"/>
                <w:sz w:val="21"/>
              </w:rPr>
              <w:t>住所</w:t>
            </w:r>
          </w:p>
        </w:tc>
        <w:tc>
          <w:tcPr>
            <w:tcW w:w="1985" w:type="dxa"/>
          </w:tcPr>
          <w:p w14:paraId="42FABD5E" w14:textId="78BFECFA" w:rsidR="00BD283C" w:rsidRPr="0047682F" w:rsidRDefault="00BD283C" w:rsidP="00E51BF4">
            <w:pPr>
              <w:pStyle w:val="TableParagraph"/>
              <w:spacing w:line="342" w:lineRule="exact"/>
              <w:ind w:left="109"/>
              <w:jc w:val="center"/>
              <w:rPr>
                <w:rFonts w:ascii="Century" w:eastAsia="Century"/>
                <w:sz w:val="21"/>
              </w:rPr>
            </w:pPr>
            <w:r w:rsidRPr="0047682F">
              <w:rPr>
                <w:spacing w:val="-2"/>
                <w:sz w:val="21"/>
              </w:rPr>
              <w:t>契約金額</w:t>
            </w:r>
            <w:r w:rsidRPr="00E51BF4">
              <w:rPr>
                <w:rFonts w:ascii="Century" w:eastAsia="Century"/>
                <w:spacing w:val="-2"/>
                <w:sz w:val="21"/>
              </w:rPr>
              <w:t>(</w:t>
            </w:r>
            <w:r w:rsidRPr="00E51BF4">
              <w:rPr>
                <w:spacing w:val="-2"/>
                <w:sz w:val="21"/>
              </w:rPr>
              <w:t>税込</w:t>
            </w:r>
            <w:r w:rsidRPr="00E51BF4">
              <w:rPr>
                <w:rFonts w:ascii="Century" w:eastAsia="Century"/>
                <w:spacing w:val="-10"/>
                <w:sz w:val="21"/>
              </w:rPr>
              <w:t>)</w:t>
            </w:r>
          </w:p>
        </w:tc>
        <w:tc>
          <w:tcPr>
            <w:tcW w:w="1764" w:type="dxa"/>
          </w:tcPr>
          <w:p w14:paraId="283F8A9A" w14:textId="77777777" w:rsidR="00BD283C" w:rsidRPr="0047682F" w:rsidRDefault="00BD283C" w:rsidP="00E51BF4">
            <w:pPr>
              <w:pStyle w:val="TableParagraph"/>
              <w:spacing w:before="49"/>
              <w:ind w:left="109"/>
              <w:jc w:val="center"/>
              <w:rPr>
                <w:sz w:val="21"/>
              </w:rPr>
            </w:pPr>
            <w:r w:rsidRPr="0047682F">
              <w:rPr>
                <w:spacing w:val="-4"/>
                <w:sz w:val="21"/>
              </w:rPr>
              <w:t>業務の範囲</w:t>
            </w:r>
          </w:p>
        </w:tc>
      </w:tr>
      <w:tr w:rsidR="00BD283C" w:rsidRPr="0047682F" w14:paraId="7F21DBA9" w14:textId="77777777" w:rsidTr="00D67B13">
        <w:trPr>
          <w:trHeight w:val="719"/>
          <w:jc w:val="center"/>
        </w:trPr>
        <w:tc>
          <w:tcPr>
            <w:tcW w:w="1697" w:type="dxa"/>
          </w:tcPr>
          <w:p w14:paraId="44AA0983" w14:textId="77777777" w:rsidR="00BD283C" w:rsidRPr="0047682F" w:rsidRDefault="00BD283C" w:rsidP="00BD283C">
            <w:pPr>
              <w:pStyle w:val="TableParagraph"/>
              <w:spacing w:before="46"/>
              <w:ind w:left="107"/>
              <w:rPr>
                <w:sz w:val="21"/>
              </w:rPr>
            </w:pPr>
          </w:p>
        </w:tc>
        <w:tc>
          <w:tcPr>
            <w:tcW w:w="1985" w:type="dxa"/>
          </w:tcPr>
          <w:p w14:paraId="4A3BB99C" w14:textId="77777777" w:rsidR="00BD283C" w:rsidRPr="0047682F" w:rsidRDefault="00BD283C" w:rsidP="00BD283C">
            <w:pPr>
              <w:pStyle w:val="TableParagraph"/>
              <w:spacing w:before="46"/>
              <w:ind w:left="107"/>
              <w:rPr>
                <w:sz w:val="21"/>
              </w:rPr>
            </w:pPr>
          </w:p>
        </w:tc>
        <w:tc>
          <w:tcPr>
            <w:tcW w:w="2359" w:type="dxa"/>
          </w:tcPr>
          <w:p w14:paraId="704C7966" w14:textId="77777777" w:rsidR="00BD283C" w:rsidRPr="0047682F" w:rsidRDefault="00BD283C" w:rsidP="00BD283C">
            <w:pPr>
              <w:pStyle w:val="TableParagraph"/>
              <w:spacing w:before="46"/>
              <w:ind w:left="108"/>
              <w:rPr>
                <w:sz w:val="21"/>
              </w:rPr>
            </w:pPr>
          </w:p>
        </w:tc>
        <w:tc>
          <w:tcPr>
            <w:tcW w:w="1985" w:type="dxa"/>
          </w:tcPr>
          <w:p w14:paraId="40DA3531" w14:textId="77777777" w:rsidR="00BD283C" w:rsidRPr="0047682F" w:rsidRDefault="00BD283C" w:rsidP="00BD283C">
            <w:pPr>
              <w:pStyle w:val="TableParagraph"/>
              <w:spacing w:before="91"/>
              <w:ind w:left="109"/>
              <w:rPr>
                <w:sz w:val="21"/>
              </w:rPr>
            </w:pPr>
          </w:p>
        </w:tc>
        <w:tc>
          <w:tcPr>
            <w:tcW w:w="1764" w:type="dxa"/>
          </w:tcPr>
          <w:p w14:paraId="0E376B73" w14:textId="77777777" w:rsidR="00BD283C" w:rsidRPr="0047682F" w:rsidRDefault="00BD283C" w:rsidP="00BD283C">
            <w:pPr>
              <w:pStyle w:val="TableParagraph"/>
              <w:spacing w:before="91"/>
              <w:ind w:left="109"/>
              <w:rPr>
                <w:sz w:val="21"/>
              </w:rPr>
            </w:pPr>
          </w:p>
        </w:tc>
      </w:tr>
      <w:tr w:rsidR="00BD283C" w:rsidRPr="0047682F" w14:paraId="179D2F9D" w14:textId="77777777" w:rsidTr="00D67B13">
        <w:trPr>
          <w:trHeight w:val="719"/>
          <w:jc w:val="center"/>
        </w:trPr>
        <w:tc>
          <w:tcPr>
            <w:tcW w:w="1697" w:type="dxa"/>
          </w:tcPr>
          <w:p w14:paraId="50F4EE23" w14:textId="77777777" w:rsidR="00BD283C" w:rsidRPr="0047682F" w:rsidRDefault="00BD283C" w:rsidP="00BD283C">
            <w:pPr>
              <w:pStyle w:val="TableParagraph"/>
              <w:spacing w:before="91"/>
              <w:ind w:left="107"/>
              <w:rPr>
                <w:sz w:val="21"/>
              </w:rPr>
            </w:pPr>
          </w:p>
        </w:tc>
        <w:tc>
          <w:tcPr>
            <w:tcW w:w="1985" w:type="dxa"/>
          </w:tcPr>
          <w:p w14:paraId="5F608569" w14:textId="77777777" w:rsidR="00BD283C" w:rsidRPr="0047682F" w:rsidRDefault="00BD283C" w:rsidP="00BD283C">
            <w:pPr>
              <w:pStyle w:val="TableParagraph"/>
              <w:spacing w:before="46"/>
              <w:ind w:left="107"/>
              <w:rPr>
                <w:sz w:val="21"/>
              </w:rPr>
            </w:pPr>
          </w:p>
        </w:tc>
        <w:tc>
          <w:tcPr>
            <w:tcW w:w="2359" w:type="dxa"/>
          </w:tcPr>
          <w:p w14:paraId="14EAFF0A" w14:textId="77777777" w:rsidR="00BD283C" w:rsidRPr="0047682F" w:rsidRDefault="00BD283C" w:rsidP="00BD283C">
            <w:pPr>
              <w:pStyle w:val="TableParagraph"/>
              <w:spacing w:before="46"/>
              <w:ind w:left="108"/>
              <w:rPr>
                <w:sz w:val="21"/>
              </w:rPr>
            </w:pPr>
          </w:p>
        </w:tc>
        <w:tc>
          <w:tcPr>
            <w:tcW w:w="1985" w:type="dxa"/>
          </w:tcPr>
          <w:p w14:paraId="1646D9B5" w14:textId="77777777" w:rsidR="00BD283C" w:rsidRPr="0047682F" w:rsidRDefault="00BD283C" w:rsidP="00BD283C">
            <w:pPr>
              <w:pStyle w:val="TableParagraph"/>
              <w:spacing w:before="46"/>
              <w:ind w:left="109"/>
              <w:rPr>
                <w:sz w:val="21"/>
              </w:rPr>
            </w:pPr>
          </w:p>
        </w:tc>
        <w:tc>
          <w:tcPr>
            <w:tcW w:w="1764" w:type="dxa"/>
          </w:tcPr>
          <w:p w14:paraId="371ABBA3" w14:textId="77777777" w:rsidR="00BD283C" w:rsidRPr="0047682F" w:rsidRDefault="00BD283C" w:rsidP="00BD283C">
            <w:pPr>
              <w:pStyle w:val="TableParagraph"/>
              <w:spacing w:before="46"/>
              <w:ind w:left="109"/>
              <w:rPr>
                <w:sz w:val="21"/>
              </w:rPr>
            </w:pPr>
          </w:p>
        </w:tc>
      </w:tr>
      <w:tr w:rsidR="00BD283C" w:rsidRPr="0047682F" w14:paraId="76F2F61C" w14:textId="77777777" w:rsidTr="00D67B13">
        <w:trPr>
          <w:trHeight w:val="720"/>
          <w:jc w:val="center"/>
        </w:trPr>
        <w:tc>
          <w:tcPr>
            <w:tcW w:w="1697" w:type="dxa"/>
          </w:tcPr>
          <w:p w14:paraId="043853E2" w14:textId="77777777" w:rsidR="00BD283C" w:rsidRPr="0047682F" w:rsidRDefault="00BD283C" w:rsidP="00BD283C">
            <w:pPr>
              <w:pStyle w:val="TableParagraph"/>
              <w:spacing w:before="47"/>
              <w:ind w:left="107"/>
              <w:rPr>
                <w:sz w:val="21"/>
              </w:rPr>
            </w:pPr>
          </w:p>
        </w:tc>
        <w:tc>
          <w:tcPr>
            <w:tcW w:w="1985" w:type="dxa"/>
          </w:tcPr>
          <w:p w14:paraId="7FF6C144" w14:textId="77777777" w:rsidR="00BD283C" w:rsidRPr="0047682F" w:rsidRDefault="00BD283C" w:rsidP="00BD283C">
            <w:pPr>
              <w:pStyle w:val="TableParagraph"/>
              <w:spacing w:before="91"/>
              <w:ind w:left="107"/>
              <w:rPr>
                <w:sz w:val="21"/>
              </w:rPr>
            </w:pPr>
          </w:p>
        </w:tc>
        <w:tc>
          <w:tcPr>
            <w:tcW w:w="2359" w:type="dxa"/>
          </w:tcPr>
          <w:p w14:paraId="38614870" w14:textId="77777777" w:rsidR="00BD283C" w:rsidRPr="0047682F" w:rsidRDefault="00BD283C" w:rsidP="00BD283C">
            <w:pPr>
              <w:pStyle w:val="TableParagraph"/>
              <w:spacing w:before="47"/>
              <w:ind w:left="108"/>
              <w:rPr>
                <w:sz w:val="21"/>
              </w:rPr>
            </w:pPr>
          </w:p>
        </w:tc>
        <w:tc>
          <w:tcPr>
            <w:tcW w:w="1985" w:type="dxa"/>
          </w:tcPr>
          <w:p w14:paraId="0724B88C" w14:textId="77777777" w:rsidR="00BD283C" w:rsidRPr="0047682F" w:rsidRDefault="00BD283C" w:rsidP="00BD283C">
            <w:pPr>
              <w:pStyle w:val="TableParagraph"/>
              <w:spacing w:before="47"/>
              <w:ind w:left="109"/>
              <w:rPr>
                <w:sz w:val="21"/>
              </w:rPr>
            </w:pPr>
          </w:p>
        </w:tc>
        <w:tc>
          <w:tcPr>
            <w:tcW w:w="1764" w:type="dxa"/>
          </w:tcPr>
          <w:p w14:paraId="26C88DC1" w14:textId="77777777" w:rsidR="00BD283C" w:rsidRPr="0047682F" w:rsidRDefault="00BD283C" w:rsidP="00BD283C">
            <w:pPr>
              <w:pStyle w:val="TableParagraph"/>
              <w:spacing w:before="47"/>
              <w:ind w:left="109"/>
              <w:rPr>
                <w:sz w:val="21"/>
              </w:rPr>
            </w:pPr>
          </w:p>
        </w:tc>
      </w:tr>
      <w:tr w:rsidR="00BD283C" w:rsidRPr="0047682F" w14:paraId="61E79BD9" w14:textId="77777777" w:rsidTr="00D67B13">
        <w:trPr>
          <w:trHeight w:val="1079"/>
          <w:jc w:val="center"/>
        </w:trPr>
        <w:tc>
          <w:tcPr>
            <w:tcW w:w="1697" w:type="dxa"/>
          </w:tcPr>
          <w:p w14:paraId="61D87792" w14:textId="77777777" w:rsidR="00BD283C" w:rsidRPr="0047682F" w:rsidRDefault="00BD283C" w:rsidP="00BD283C">
            <w:pPr>
              <w:pStyle w:val="TableParagraph"/>
              <w:spacing w:before="91"/>
              <w:ind w:left="107"/>
              <w:rPr>
                <w:sz w:val="21"/>
              </w:rPr>
            </w:pPr>
          </w:p>
        </w:tc>
        <w:tc>
          <w:tcPr>
            <w:tcW w:w="1985" w:type="dxa"/>
          </w:tcPr>
          <w:p w14:paraId="48700F5A" w14:textId="77777777" w:rsidR="00BD283C" w:rsidRPr="0047682F" w:rsidRDefault="00BD283C" w:rsidP="00BD283C">
            <w:pPr>
              <w:pStyle w:val="TableParagraph"/>
              <w:spacing w:before="46" w:line="321" w:lineRule="auto"/>
              <w:ind w:left="107" w:right="182"/>
              <w:rPr>
                <w:sz w:val="21"/>
              </w:rPr>
            </w:pPr>
          </w:p>
        </w:tc>
        <w:tc>
          <w:tcPr>
            <w:tcW w:w="2359" w:type="dxa"/>
          </w:tcPr>
          <w:p w14:paraId="0E09DE71" w14:textId="77777777" w:rsidR="00BD283C" w:rsidRPr="0047682F" w:rsidRDefault="00BD283C" w:rsidP="00BD283C">
            <w:pPr>
              <w:pStyle w:val="TableParagraph"/>
              <w:spacing w:before="46"/>
              <w:ind w:left="108"/>
              <w:rPr>
                <w:sz w:val="21"/>
              </w:rPr>
            </w:pPr>
          </w:p>
        </w:tc>
        <w:tc>
          <w:tcPr>
            <w:tcW w:w="1985" w:type="dxa"/>
          </w:tcPr>
          <w:p w14:paraId="2BA75A5C" w14:textId="77777777" w:rsidR="00BD283C" w:rsidRPr="0047682F" w:rsidRDefault="00BD283C" w:rsidP="00BD283C">
            <w:pPr>
              <w:pStyle w:val="TableParagraph"/>
              <w:spacing w:before="46"/>
              <w:ind w:left="109"/>
              <w:rPr>
                <w:sz w:val="21"/>
              </w:rPr>
            </w:pPr>
          </w:p>
        </w:tc>
        <w:tc>
          <w:tcPr>
            <w:tcW w:w="1764" w:type="dxa"/>
          </w:tcPr>
          <w:p w14:paraId="4E4255EF" w14:textId="77777777" w:rsidR="00BD283C" w:rsidRPr="0047682F" w:rsidRDefault="00BD283C" w:rsidP="00BD283C">
            <w:pPr>
              <w:pStyle w:val="TableParagraph"/>
              <w:spacing w:before="46"/>
              <w:ind w:left="109"/>
              <w:rPr>
                <w:sz w:val="21"/>
              </w:rPr>
            </w:pPr>
          </w:p>
        </w:tc>
      </w:tr>
      <w:tr w:rsidR="00BD283C" w:rsidRPr="0047682F" w14:paraId="3DBE0434" w14:textId="77777777" w:rsidTr="00D67B13">
        <w:trPr>
          <w:trHeight w:val="722"/>
          <w:jc w:val="center"/>
        </w:trPr>
        <w:tc>
          <w:tcPr>
            <w:tcW w:w="1697" w:type="dxa"/>
          </w:tcPr>
          <w:p w14:paraId="0D52AE80" w14:textId="77777777" w:rsidR="00BD283C" w:rsidRPr="0047682F" w:rsidRDefault="00BD283C" w:rsidP="00BD283C">
            <w:pPr>
              <w:pStyle w:val="TableParagraph"/>
              <w:spacing w:before="91"/>
              <w:ind w:left="107"/>
              <w:rPr>
                <w:sz w:val="21"/>
              </w:rPr>
            </w:pPr>
          </w:p>
        </w:tc>
        <w:tc>
          <w:tcPr>
            <w:tcW w:w="1985" w:type="dxa"/>
          </w:tcPr>
          <w:p w14:paraId="37FD0FBC" w14:textId="77777777" w:rsidR="00BD283C" w:rsidRPr="0047682F" w:rsidRDefault="00BD283C" w:rsidP="00BD283C">
            <w:pPr>
              <w:pStyle w:val="TableParagraph"/>
              <w:spacing w:before="91"/>
              <w:ind w:left="107"/>
              <w:rPr>
                <w:sz w:val="21"/>
              </w:rPr>
            </w:pPr>
          </w:p>
        </w:tc>
        <w:tc>
          <w:tcPr>
            <w:tcW w:w="2359" w:type="dxa"/>
          </w:tcPr>
          <w:p w14:paraId="025171B9" w14:textId="77777777" w:rsidR="00BD283C" w:rsidRPr="0047682F" w:rsidRDefault="00BD283C" w:rsidP="00BD283C">
            <w:pPr>
              <w:pStyle w:val="TableParagraph"/>
              <w:spacing w:before="46"/>
              <w:ind w:left="108"/>
              <w:rPr>
                <w:sz w:val="21"/>
              </w:rPr>
            </w:pPr>
          </w:p>
        </w:tc>
        <w:tc>
          <w:tcPr>
            <w:tcW w:w="1985" w:type="dxa"/>
          </w:tcPr>
          <w:p w14:paraId="09847232" w14:textId="77777777" w:rsidR="00BD283C" w:rsidRPr="0047682F" w:rsidRDefault="00BD283C" w:rsidP="00BD283C">
            <w:pPr>
              <w:pStyle w:val="TableParagraph"/>
              <w:spacing w:before="46"/>
              <w:ind w:left="109"/>
              <w:rPr>
                <w:sz w:val="21"/>
              </w:rPr>
            </w:pPr>
          </w:p>
        </w:tc>
        <w:tc>
          <w:tcPr>
            <w:tcW w:w="1764" w:type="dxa"/>
          </w:tcPr>
          <w:p w14:paraId="391D8D2F" w14:textId="77777777" w:rsidR="00BD283C" w:rsidRPr="0047682F" w:rsidRDefault="00BD283C" w:rsidP="00BD283C">
            <w:pPr>
              <w:pStyle w:val="TableParagraph"/>
              <w:spacing w:before="46"/>
              <w:ind w:left="109"/>
              <w:rPr>
                <w:sz w:val="21"/>
              </w:rPr>
            </w:pPr>
          </w:p>
        </w:tc>
      </w:tr>
    </w:tbl>
    <w:p w14:paraId="3DB41C07" w14:textId="77777777" w:rsidR="00BD283C" w:rsidRPr="0047682F" w:rsidRDefault="00BD283C" w:rsidP="00BD283C">
      <w:pPr>
        <w:pStyle w:val="af9"/>
        <w:rPr>
          <w:sz w:val="20"/>
        </w:rPr>
      </w:pPr>
    </w:p>
    <w:p w14:paraId="41A409EA" w14:textId="77777777" w:rsidR="00BD283C" w:rsidRPr="0047682F" w:rsidRDefault="00BD283C" w:rsidP="00BD283C">
      <w:pPr>
        <w:pStyle w:val="af9"/>
      </w:pPr>
      <w:r w:rsidRPr="0047682F">
        <w:rPr>
          <w:rFonts w:hint="eastAsia"/>
          <w:sz w:val="20"/>
        </w:rPr>
        <w:t>【</w:t>
      </w:r>
      <w:r w:rsidRPr="0047682F">
        <w:rPr>
          <w:rFonts w:hint="eastAsia"/>
        </w:rPr>
        <w:t>実施体制図】</w:t>
      </w:r>
    </w:p>
    <w:p w14:paraId="4D1D39E3" w14:textId="77777777" w:rsidR="00BD283C" w:rsidRPr="0047682F" w:rsidRDefault="00BD283C" w:rsidP="00BD283C">
      <w:pPr>
        <w:pStyle w:val="af9"/>
        <w:rPr>
          <w:sz w:val="20"/>
        </w:rPr>
      </w:pPr>
    </w:p>
    <w:p w14:paraId="7542982C" w14:textId="77777777" w:rsidR="00BD283C" w:rsidRPr="0047682F" w:rsidRDefault="00BD283C" w:rsidP="00BD283C">
      <w:pPr>
        <w:pStyle w:val="af9"/>
        <w:rPr>
          <w:sz w:val="20"/>
        </w:rPr>
      </w:pPr>
    </w:p>
    <w:p w14:paraId="16D4C09B" w14:textId="77777777" w:rsidR="00BD283C" w:rsidRPr="0047682F" w:rsidRDefault="00BD283C" w:rsidP="00BD283C">
      <w:pPr>
        <w:pStyle w:val="af9"/>
        <w:rPr>
          <w:sz w:val="20"/>
        </w:rPr>
      </w:pPr>
    </w:p>
    <w:p w14:paraId="7AEDAE15" w14:textId="77777777" w:rsidR="00BD283C" w:rsidRPr="0047682F" w:rsidRDefault="00BD283C" w:rsidP="00BD283C">
      <w:pPr>
        <w:pStyle w:val="af9"/>
        <w:rPr>
          <w:sz w:val="20"/>
        </w:rPr>
      </w:pPr>
    </w:p>
    <w:p w14:paraId="0B3C492D" w14:textId="77777777" w:rsidR="00BD283C" w:rsidRPr="0047682F" w:rsidRDefault="00BD283C" w:rsidP="00BD283C">
      <w:pPr>
        <w:pStyle w:val="af9"/>
        <w:rPr>
          <w:sz w:val="20"/>
        </w:rPr>
      </w:pPr>
    </w:p>
    <w:p w14:paraId="22D00C68" w14:textId="77777777" w:rsidR="00BD283C" w:rsidRPr="0047682F" w:rsidRDefault="00BD283C" w:rsidP="00BD283C">
      <w:pPr>
        <w:pStyle w:val="af9"/>
        <w:rPr>
          <w:sz w:val="20"/>
        </w:rPr>
      </w:pPr>
    </w:p>
    <w:p w14:paraId="2278A915" w14:textId="77777777" w:rsidR="00BD283C" w:rsidRPr="0047682F" w:rsidRDefault="00BD283C" w:rsidP="00BD283C">
      <w:pPr>
        <w:pStyle w:val="af9"/>
        <w:rPr>
          <w:sz w:val="20"/>
        </w:rPr>
      </w:pPr>
    </w:p>
    <w:p w14:paraId="09FB400E" w14:textId="77777777" w:rsidR="00BD283C" w:rsidRPr="0047682F" w:rsidRDefault="00BD283C" w:rsidP="00BD283C">
      <w:pPr>
        <w:pStyle w:val="af9"/>
        <w:rPr>
          <w:sz w:val="20"/>
        </w:rPr>
      </w:pPr>
    </w:p>
    <w:p w14:paraId="06D5201F" w14:textId="77777777" w:rsidR="00BD283C" w:rsidRPr="0047682F" w:rsidRDefault="00BD283C" w:rsidP="00BD283C">
      <w:pPr>
        <w:pStyle w:val="af9"/>
        <w:rPr>
          <w:sz w:val="20"/>
        </w:rPr>
      </w:pPr>
    </w:p>
    <w:p w14:paraId="393E003B" w14:textId="77777777" w:rsidR="00BD283C" w:rsidRPr="0047682F" w:rsidRDefault="00BD283C" w:rsidP="00BD283C">
      <w:pPr>
        <w:pStyle w:val="af9"/>
        <w:rPr>
          <w:sz w:val="20"/>
        </w:rPr>
      </w:pPr>
    </w:p>
    <w:p w14:paraId="1A9BAF67" w14:textId="77777777" w:rsidR="00BD283C" w:rsidRPr="0047682F" w:rsidRDefault="00BD283C" w:rsidP="00BD283C">
      <w:pPr>
        <w:pStyle w:val="af9"/>
        <w:rPr>
          <w:sz w:val="20"/>
        </w:rPr>
      </w:pPr>
    </w:p>
    <w:p w14:paraId="61A4BF55" w14:textId="77777777" w:rsidR="00BD283C" w:rsidRPr="0047682F" w:rsidRDefault="00BD283C" w:rsidP="00BD283C">
      <w:pPr>
        <w:pStyle w:val="af9"/>
        <w:rPr>
          <w:sz w:val="20"/>
        </w:rPr>
      </w:pPr>
    </w:p>
    <w:p w14:paraId="084D1392" w14:textId="77777777" w:rsidR="00BD283C" w:rsidRPr="0047682F" w:rsidRDefault="00BD283C" w:rsidP="00BD283C">
      <w:pPr>
        <w:pStyle w:val="af9"/>
        <w:rPr>
          <w:sz w:val="20"/>
        </w:rPr>
      </w:pPr>
    </w:p>
    <w:p w14:paraId="0FF48CE7" w14:textId="77777777" w:rsidR="00BD283C" w:rsidRPr="0047682F" w:rsidRDefault="00BD283C" w:rsidP="00BD283C">
      <w:pPr>
        <w:pStyle w:val="af9"/>
        <w:rPr>
          <w:sz w:val="20"/>
        </w:rPr>
      </w:pPr>
    </w:p>
    <w:p w14:paraId="33CE2A9F" w14:textId="77777777" w:rsidR="00BD283C" w:rsidRPr="0047682F" w:rsidRDefault="00BD283C" w:rsidP="00BD283C">
      <w:pPr>
        <w:pStyle w:val="af9"/>
        <w:rPr>
          <w:sz w:val="20"/>
        </w:rPr>
      </w:pPr>
    </w:p>
    <w:p w14:paraId="0745F227" w14:textId="77777777" w:rsidR="00BD283C" w:rsidRPr="0047682F" w:rsidRDefault="00BD283C" w:rsidP="00BD283C">
      <w:pPr>
        <w:pStyle w:val="af9"/>
        <w:rPr>
          <w:sz w:val="20"/>
        </w:rPr>
      </w:pPr>
    </w:p>
    <w:p w14:paraId="21677439" w14:textId="77777777" w:rsidR="00BD283C" w:rsidRPr="0047682F" w:rsidRDefault="00BD283C" w:rsidP="00BD283C">
      <w:pPr>
        <w:pStyle w:val="af9"/>
        <w:rPr>
          <w:sz w:val="20"/>
        </w:rPr>
      </w:pPr>
    </w:p>
    <w:p w14:paraId="18E26F13" w14:textId="77777777" w:rsidR="00BD283C" w:rsidRPr="0047682F" w:rsidRDefault="00BD283C" w:rsidP="00BD283C">
      <w:pPr>
        <w:pStyle w:val="af9"/>
        <w:rPr>
          <w:sz w:val="20"/>
        </w:rPr>
      </w:pPr>
    </w:p>
    <w:p w14:paraId="41CBE081" w14:textId="77777777" w:rsidR="00BD283C" w:rsidRPr="0047682F" w:rsidRDefault="00BD283C" w:rsidP="00BD283C">
      <w:pPr>
        <w:pStyle w:val="af9"/>
        <w:rPr>
          <w:sz w:val="20"/>
        </w:rPr>
      </w:pPr>
    </w:p>
    <w:p w14:paraId="45707BF8" w14:textId="77777777" w:rsidR="00BD283C" w:rsidRPr="0047682F" w:rsidRDefault="00BD283C" w:rsidP="00BD283C">
      <w:pPr>
        <w:pStyle w:val="af9"/>
        <w:rPr>
          <w:sz w:val="20"/>
        </w:rPr>
      </w:pPr>
    </w:p>
    <w:p w14:paraId="0750C166" w14:textId="77777777" w:rsidR="00BD283C" w:rsidRPr="0047682F" w:rsidRDefault="00BD283C" w:rsidP="00BD283C">
      <w:pPr>
        <w:pStyle w:val="af9"/>
        <w:spacing w:before="3"/>
        <w:rPr>
          <w:sz w:val="17"/>
        </w:rPr>
      </w:pPr>
    </w:p>
    <w:p w14:paraId="40181389" w14:textId="77777777" w:rsidR="00BD283C" w:rsidRPr="0047682F" w:rsidRDefault="00BD283C" w:rsidP="00BD283C">
      <w:pPr>
        <w:pStyle w:val="af9"/>
        <w:spacing w:before="72"/>
        <w:ind w:left="492"/>
      </w:pPr>
      <w:r w:rsidRPr="0047682F">
        <w:rPr>
          <w:spacing w:val="-3"/>
        </w:rPr>
        <w:t>【実施体制図に記載すべき事項】</w:t>
      </w:r>
    </w:p>
    <w:p w14:paraId="76B2526C" w14:textId="6CBE3E48" w:rsidR="00BD283C" w:rsidRPr="0047682F" w:rsidRDefault="00BD283C" w:rsidP="00E51BF4">
      <w:pPr>
        <w:pStyle w:val="af9"/>
        <w:spacing w:before="91" w:line="322" w:lineRule="auto"/>
        <w:ind w:leftChars="250" w:left="731" w:right="323" w:hangingChars="100" w:hanging="206"/>
        <w:jc w:val="both"/>
      </w:pPr>
      <w:r w:rsidRPr="0047682F">
        <w:rPr>
          <w:spacing w:val="-2"/>
        </w:rPr>
        <w:t>・</w:t>
      </w:r>
      <w:r w:rsidR="00987B03" w:rsidRPr="0047682F">
        <w:rPr>
          <w:spacing w:val="-2"/>
        </w:rPr>
        <w:t>間接</w:t>
      </w:r>
      <w:r w:rsidRPr="0047682F">
        <w:rPr>
          <w:spacing w:val="-2"/>
        </w:rPr>
        <w:t>補助事業の一部を第三者に委託する場合については、契約先の事業者（税込１００万円以上の取引に限る。）の事業者名、</w:t>
      </w:r>
      <w:r w:rsidR="00110A06" w:rsidRPr="0047682F">
        <w:rPr>
          <w:spacing w:val="-2"/>
        </w:rPr>
        <w:t>申請者</w:t>
      </w:r>
      <w:r w:rsidRPr="0047682F">
        <w:rPr>
          <w:spacing w:val="-2"/>
        </w:rPr>
        <w:t>との契約関係、住所、契約金額及び業務の範囲</w:t>
      </w:r>
    </w:p>
    <w:p w14:paraId="3210E967" w14:textId="59684B30" w:rsidR="00BD283C" w:rsidRPr="0047682F" w:rsidRDefault="00BD283C" w:rsidP="00E51BF4">
      <w:pPr>
        <w:pStyle w:val="af9"/>
        <w:spacing w:line="321" w:lineRule="auto"/>
        <w:ind w:leftChars="250" w:left="731" w:right="324" w:hangingChars="100" w:hanging="206"/>
        <w:jc w:val="both"/>
      </w:pPr>
      <w:r w:rsidRPr="0047682F">
        <w:rPr>
          <w:spacing w:val="-2"/>
        </w:rPr>
        <w:t>・第三者の委託先からさらに委託している場合（再委託などを行っている場合で、税込１００万円以上の取引に限る。）も上記同様に記載のこと。</w:t>
      </w:r>
    </w:p>
    <w:p w14:paraId="1BC8F0DE" w14:textId="77777777" w:rsidR="00BD283C" w:rsidRDefault="00BD283C">
      <w:pPr>
        <w:widowControl/>
        <w:jc w:val="left"/>
        <w:rPr>
          <w:spacing w:val="-2"/>
        </w:rPr>
      </w:pPr>
      <w:r w:rsidRPr="0047682F">
        <w:rPr>
          <w:spacing w:val="-2"/>
        </w:rPr>
        <w:br w:type="page"/>
      </w:r>
    </w:p>
    <w:p w14:paraId="5B4B97F3" w14:textId="1E769C92" w:rsidR="00BD283C" w:rsidRPr="0047682F" w:rsidRDefault="00BD283C" w:rsidP="00BD283C">
      <w:pPr>
        <w:pStyle w:val="af9"/>
        <w:spacing w:before="61"/>
        <w:rPr>
          <w:lang w:eastAsia="zh-TW"/>
        </w:rPr>
      </w:pPr>
      <w:r w:rsidRPr="0047682F">
        <w:rPr>
          <w:spacing w:val="-2"/>
          <w:lang w:eastAsia="zh-TW"/>
        </w:rPr>
        <w:lastRenderedPageBreak/>
        <w:t>（</w:t>
      </w:r>
      <w:r w:rsidRPr="0047682F">
        <w:rPr>
          <w:spacing w:val="-3"/>
          <w:lang w:eastAsia="zh-TW"/>
        </w:rPr>
        <w:t>様式第２</w:t>
      </w:r>
      <w:r w:rsidRPr="0047682F">
        <w:rPr>
          <w:spacing w:val="-5"/>
          <w:lang w:eastAsia="zh-TW"/>
        </w:rPr>
        <w:t>）</w:t>
      </w:r>
    </w:p>
    <w:p w14:paraId="237938E6" w14:textId="77777777" w:rsidR="008222C8" w:rsidRPr="0047682F" w:rsidRDefault="008222C8" w:rsidP="0012594C">
      <w:pPr>
        <w:pStyle w:val="af9"/>
        <w:tabs>
          <w:tab w:val="left" w:pos="1964"/>
          <w:tab w:val="left" w:pos="2595"/>
        </w:tabs>
        <w:spacing w:before="165" w:line="321" w:lineRule="auto"/>
        <w:ind w:right="324"/>
        <w:jc w:val="right"/>
        <w:rPr>
          <w:spacing w:val="-10"/>
          <w:lang w:eastAsia="zh-CN"/>
        </w:rPr>
      </w:pPr>
      <w:r w:rsidRPr="0047682F">
        <w:rPr>
          <w:rFonts w:hint="eastAsia"/>
          <w:color w:val="000000"/>
          <w:lang w:eastAsia="zh-TW"/>
        </w:rPr>
        <w:t xml:space="preserve">交付決定番号　</w:t>
      </w:r>
      <w:r w:rsidRPr="0047682F">
        <w:rPr>
          <w:rFonts w:hint="eastAsia"/>
          <w:color w:val="000000"/>
          <w:lang w:eastAsia="zh-CN"/>
        </w:rPr>
        <w:t>第</w:t>
      </w:r>
      <w:r w:rsidRPr="0047682F">
        <w:rPr>
          <w:color w:val="000000"/>
          <w:spacing w:val="1"/>
          <w:lang w:eastAsia="zh-CN"/>
        </w:rPr>
        <w:t xml:space="preserve">          </w:t>
      </w:r>
      <w:r w:rsidRPr="0047682F">
        <w:rPr>
          <w:rFonts w:hint="eastAsia"/>
          <w:color w:val="000000"/>
          <w:lang w:eastAsia="zh-CN"/>
        </w:rPr>
        <w:t>号</w:t>
      </w:r>
    </w:p>
    <w:p w14:paraId="1CFAB15D" w14:textId="77777777" w:rsidR="008222C8" w:rsidRPr="0047682F" w:rsidRDefault="008222C8" w:rsidP="0012594C">
      <w:pPr>
        <w:pStyle w:val="af9"/>
        <w:tabs>
          <w:tab w:val="left" w:pos="1964"/>
          <w:tab w:val="left" w:pos="2595"/>
        </w:tabs>
        <w:spacing w:before="165" w:line="321" w:lineRule="auto"/>
        <w:ind w:left="492" w:right="324"/>
        <w:jc w:val="right"/>
        <w:rPr>
          <w:lang w:eastAsia="zh-CN"/>
        </w:rPr>
      </w:pPr>
      <w:r w:rsidRPr="0047682F">
        <w:rPr>
          <w:lang w:eastAsia="zh-CN"/>
        </w:rPr>
        <w:t>令</w:t>
      </w:r>
      <w:r w:rsidRPr="0047682F">
        <w:rPr>
          <w:spacing w:val="-10"/>
          <w:lang w:eastAsia="zh-CN"/>
        </w:rPr>
        <w:t>和</w:t>
      </w:r>
      <w:r w:rsidRPr="0047682F">
        <w:rPr>
          <w:rFonts w:hint="eastAsia"/>
          <w:spacing w:val="-10"/>
          <w:lang w:eastAsia="zh-CN"/>
        </w:rPr>
        <w:t xml:space="preserve">　　</w:t>
      </w:r>
      <w:r w:rsidRPr="0047682F">
        <w:rPr>
          <w:spacing w:val="-10"/>
          <w:lang w:eastAsia="zh-CN"/>
        </w:rPr>
        <w:t>年</w:t>
      </w:r>
      <w:r w:rsidRPr="0047682F">
        <w:rPr>
          <w:rFonts w:hint="eastAsia"/>
          <w:spacing w:val="-10"/>
        </w:rPr>
        <w:t xml:space="preserve">　　</w:t>
      </w:r>
      <w:r w:rsidRPr="0047682F">
        <w:rPr>
          <w:spacing w:val="-10"/>
          <w:lang w:eastAsia="zh-CN"/>
        </w:rPr>
        <w:t>月</w:t>
      </w:r>
      <w:r w:rsidRPr="0047682F">
        <w:rPr>
          <w:lang w:eastAsia="zh-CN"/>
        </w:rPr>
        <w:tab/>
      </w:r>
      <w:r w:rsidRPr="0047682F">
        <w:rPr>
          <w:spacing w:val="-10"/>
          <w:lang w:eastAsia="zh-CN"/>
        </w:rPr>
        <w:t>日</w:t>
      </w:r>
    </w:p>
    <w:p w14:paraId="583DF8F5" w14:textId="77777777" w:rsidR="00BD283C" w:rsidRPr="0047682F" w:rsidRDefault="00BD283C" w:rsidP="008222C8">
      <w:pPr>
        <w:pStyle w:val="af9"/>
        <w:spacing w:before="61"/>
        <w:ind w:firstLineChars="100" w:firstLine="204"/>
        <w:jc w:val="both"/>
      </w:pPr>
      <w:r w:rsidRPr="0047682F">
        <w:rPr>
          <w:spacing w:val="-3"/>
        </w:rPr>
        <w:t>法人にあっては名称</w:t>
      </w:r>
    </w:p>
    <w:p w14:paraId="5C84A445" w14:textId="77777777" w:rsidR="00BD283C" w:rsidRPr="0047682F" w:rsidRDefault="00BD283C" w:rsidP="00BD283C">
      <w:pPr>
        <w:pStyle w:val="af9"/>
        <w:spacing w:before="91"/>
        <w:ind w:firstLineChars="100" w:firstLine="210"/>
        <w:rPr>
          <w:spacing w:val="41"/>
          <w:w w:val="150"/>
        </w:rPr>
      </w:pPr>
      <w:r w:rsidRPr="0047682F">
        <w:t>及び代表者の氏名</w:t>
      </w:r>
      <w:r w:rsidRPr="0047682F">
        <w:rPr>
          <w:spacing w:val="41"/>
          <w:w w:val="150"/>
        </w:rPr>
        <w:t xml:space="preserve"> </w:t>
      </w:r>
    </w:p>
    <w:p w14:paraId="6F3CF290" w14:textId="77777777" w:rsidR="004A4ECF" w:rsidRPr="0047682F" w:rsidRDefault="004A4ECF" w:rsidP="00BD283C">
      <w:pPr>
        <w:pStyle w:val="af9"/>
        <w:spacing w:before="91"/>
        <w:ind w:firstLineChars="100" w:firstLine="397"/>
        <w:rPr>
          <w:spacing w:val="41"/>
          <w:w w:val="150"/>
        </w:rPr>
      </w:pPr>
    </w:p>
    <w:p w14:paraId="15CED624" w14:textId="41989BBF" w:rsidR="008222C8" w:rsidRPr="0047682F" w:rsidRDefault="00BD283C" w:rsidP="004A4ECF">
      <w:pPr>
        <w:pStyle w:val="a3"/>
        <w:spacing w:line="15" w:lineRule="atLeast"/>
        <w:ind w:right="40" w:firstLineChars="1300" w:firstLine="2470"/>
        <w:rPr>
          <w:rFonts w:ascii="ＭＳ 明朝" w:hAnsi="ＭＳ 明朝"/>
          <w:color w:val="000000"/>
        </w:rPr>
      </w:pPr>
      <w:r w:rsidRPr="0047682F">
        <w:rPr>
          <w:rFonts w:hint="eastAsia"/>
          <w:spacing w:val="-10"/>
        </w:rPr>
        <w:t xml:space="preserve">殿　　　　　　　　　　　　　</w:t>
      </w:r>
      <w:r w:rsidR="004A4ECF" w:rsidRPr="0047682F">
        <w:rPr>
          <w:rFonts w:hint="eastAsia"/>
          <w:spacing w:val="-10"/>
        </w:rPr>
        <w:t xml:space="preserve">　　　　　　　　</w:t>
      </w:r>
      <w:r w:rsidR="008B7E31">
        <w:rPr>
          <w:rFonts w:hint="eastAsia"/>
          <w:spacing w:val="-10"/>
        </w:rPr>
        <w:t xml:space="preserve">　　　　</w:t>
      </w:r>
      <w:r w:rsidR="004A4ECF" w:rsidRPr="0047682F">
        <w:rPr>
          <w:rFonts w:hint="eastAsia"/>
          <w:spacing w:val="-10"/>
        </w:rPr>
        <w:t xml:space="preserve">　</w:t>
      </w:r>
      <w:r w:rsidR="008B7E31">
        <w:rPr>
          <w:rFonts w:ascii="ＭＳ 明朝" w:hAnsi="ＭＳ 明朝" w:hint="eastAsia"/>
          <w:color w:val="000000"/>
          <w:spacing w:val="1"/>
        </w:rPr>
        <w:t>一般社団法人物流総合研究所</w:t>
      </w:r>
    </w:p>
    <w:p w14:paraId="138F4D97" w14:textId="67D501C1" w:rsidR="00BD283C" w:rsidRPr="0047682F" w:rsidRDefault="008B7E31" w:rsidP="004A4ECF">
      <w:pPr>
        <w:ind w:rightChars="19" w:right="40" w:firstLineChars="750" w:firstLine="1575"/>
        <w:jc w:val="right"/>
        <w:rPr>
          <w:color w:val="000000"/>
          <w:lang w:eastAsia="zh-TW"/>
        </w:rPr>
      </w:pPr>
      <w:r>
        <w:rPr>
          <w:rFonts w:hint="eastAsia"/>
          <w:color w:val="000000"/>
          <w:lang w:eastAsia="zh-TW"/>
        </w:rPr>
        <w:t>代表理事</w:t>
      </w:r>
    </w:p>
    <w:p w14:paraId="6F0D44C8" w14:textId="77777777" w:rsidR="008222C8" w:rsidRPr="0047682F" w:rsidRDefault="008222C8" w:rsidP="008222C8">
      <w:pPr>
        <w:jc w:val="left"/>
        <w:rPr>
          <w:sz w:val="29"/>
          <w:lang w:eastAsia="zh-TW"/>
        </w:rPr>
      </w:pPr>
    </w:p>
    <w:p w14:paraId="7BA0605C" w14:textId="55F88A29" w:rsidR="00BD283C" w:rsidRPr="0012594C" w:rsidRDefault="008B7E31">
      <w:pPr>
        <w:pStyle w:val="af9"/>
        <w:spacing w:before="72"/>
        <w:ind w:right="181"/>
        <w:jc w:val="center"/>
        <w:rPr>
          <w:lang w:eastAsia="zh-TW"/>
        </w:rPr>
      </w:pPr>
      <w:r w:rsidRPr="00796BCE">
        <w:rPr>
          <w:rFonts w:hint="eastAsia"/>
          <w:color w:val="000000"/>
          <w:sz w:val="22"/>
          <w:szCs w:val="22"/>
          <w:lang w:eastAsia="zh-CN"/>
        </w:rPr>
        <w:t>再配達率削減緊急対策事業</w:t>
      </w:r>
      <w:r w:rsidR="00BD283C" w:rsidRPr="0012594C">
        <w:rPr>
          <w:spacing w:val="-3"/>
          <w:lang w:eastAsia="zh-TW"/>
        </w:rPr>
        <w:t>費補助金交付決定通知書</w:t>
      </w:r>
    </w:p>
    <w:p w14:paraId="529DA6B3" w14:textId="77777777" w:rsidR="00BD283C" w:rsidRPr="0012594C" w:rsidRDefault="00BD283C">
      <w:pPr>
        <w:pStyle w:val="af9"/>
        <w:rPr>
          <w:sz w:val="20"/>
          <w:lang w:eastAsia="zh-TW"/>
        </w:rPr>
      </w:pPr>
    </w:p>
    <w:p w14:paraId="051115D8" w14:textId="77777777" w:rsidR="00BD283C" w:rsidRPr="0012594C" w:rsidRDefault="00BD283C">
      <w:pPr>
        <w:pStyle w:val="af9"/>
        <w:spacing w:before="2"/>
        <w:rPr>
          <w:sz w:val="15"/>
          <w:lang w:eastAsia="zh-TW"/>
        </w:rPr>
      </w:pPr>
    </w:p>
    <w:p w14:paraId="7B7FB9C2" w14:textId="1DAD56E3" w:rsidR="00BD283C" w:rsidRPr="0012594C" w:rsidRDefault="00BD283C" w:rsidP="0012594C">
      <w:pPr>
        <w:pStyle w:val="af9"/>
        <w:tabs>
          <w:tab w:val="left" w:pos="1556"/>
          <w:tab w:val="left" w:pos="2194"/>
          <w:tab w:val="left" w:pos="2833"/>
          <w:tab w:val="left" w:pos="4110"/>
        </w:tabs>
        <w:spacing w:line="321" w:lineRule="auto"/>
        <w:ind w:left="492" w:right="891" w:firstLine="211"/>
        <w:jc w:val="both"/>
      </w:pPr>
      <w:r w:rsidRPr="0012594C">
        <w:rPr>
          <w:spacing w:val="-6"/>
        </w:rPr>
        <w:t>令和</w:t>
      </w:r>
      <w:r w:rsidRPr="0012594C">
        <w:tab/>
      </w:r>
      <w:r w:rsidRPr="0012594C">
        <w:rPr>
          <w:spacing w:val="-12"/>
        </w:rPr>
        <w:t>年</w:t>
      </w:r>
      <w:r w:rsidRPr="0012594C">
        <w:tab/>
      </w:r>
      <w:r w:rsidRPr="0012594C">
        <w:rPr>
          <w:spacing w:val="-10"/>
        </w:rPr>
        <w:t>月</w:t>
      </w:r>
      <w:r w:rsidRPr="0012594C">
        <w:tab/>
      </w:r>
      <w:r w:rsidRPr="0012594C">
        <w:rPr>
          <w:spacing w:val="-4"/>
        </w:rPr>
        <w:t>日付第</w:t>
      </w:r>
      <w:r w:rsidRPr="0012594C">
        <w:tab/>
      </w:r>
      <w:r w:rsidRPr="0012594C">
        <w:rPr>
          <w:spacing w:val="-2"/>
        </w:rPr>
        <w:t>号をもって申請のあった</w:t>
      </w:r>
      <w:r w:rsidR="0063521F">
        <w:rPr>
          <w:rFonts w:hint="eastAsia"/>
          <w:spacing w:val="-2"/>
        </w:rPr>
        <w:t>再配達率削減緊急対策</w:t>
      </w:r>
      <w:r w:rsidRPr="0012594C">
        <w:rPr>
          <w:spacing w:val="-2"/>
        </w:rPr>
        <w:t>事業費補助</w:t>
      </w:r>
      <w:r w:rsidRPr="0012594C">
        <w:rPr>
          <w:spacing w:val="-4"/>
        </w:rPr>
        <w:t>金については、</w:t>
      </w:r>
      <w:r w:rsidR="008B7E31" w:rsidRPr="00796BCE">
        <w:rPr>
          <w:rFonts w:hint="eastAsia"/>
          <w:color w:val="000000"/>
          <w:sz w:val="22"/>
          <w:szCs w:val="22"/>
          <w:lang w:eastAsia="zh-CN"/>
        </w:rPr>
        <w:t>再配達率削減緊急対策事業</w:t>
      </w:r>
      <w:r w:rsidRPr="0012594C">
        <w:rPr>
          <w:rFonts w:cs="ＭＳ ゴシック" w:hint="eastAsia"/>
          <w:color w:val="000000"/>
        </w:rPr>
        <w:t>費補助金交付規程</w:t>
      </w:r>
      <w:r w:rsidRPr="0012594C">
        <w:rPr>
          <w:rFonts w:hint="eastAsia"/>
          <w:color w:val="000000"/>
        </w:rPr>
        <w:t>（以下「交付規程」という。）</w:t>
      </w:r>
      <w:r w:rsidRPr="0012594C">
        <w:rPr>
          <w:spacing w:val="-2"/>
        </w:rPr>
        <w:t>第</w:t>
      </w:r>
      <w:r w:rsidR="00874214">
        <w:rPr>
          <w:rFonts w:hint="eastAsia"/>
          <w:spacing w:val="-2"/>
        </w:rPr>
        <w:t>５</w:t>
      </w:r>
      <w:r w:rsidRPr="0012594C">
        <w:rPr>
          <w:spacing w:val="-2"/>
        </w:rPr>
        <w:t>条第１項の規定に基づき下記のとおり交付することに決定したので、通知する。</w:t>
      </w:r>
    </w:p>
    <w:p w14:paraId="6E0653D1" w14:textId="77777777" w:rsidR="00BD283C" w:rsidRPr="0012594C" w:rsidRDefault="00BD283C">
      <w:pPr>
        <w:pStyle w:val="af9"/>
        <w:rPr>
          <w:sz w:val="28"/>
        </w:rPr>
      </w:pPr>
    </w:p>
    <w:p w14:paraId="03CA5B03" w14:textId="77777777" w:rsidR="00BD283C" w:rsidRPr="0012594C" w:rsidRDefault="00BD283C">
      <w:pPr>
        <w:pStyle w:val="af9"/>
        <w:ind w:right="186"/>
        <w:jc w:val="center"/>
      </w:pPr>
      <w:r w:rsidRPr="0012594C">
        <w:t>記</w:t>
      </w:r>
    </w:p>
    <w:p w14:paraId="05122CBA" w14:textId="77777777" w:rsidR="00BD283C" w:rsidRPr="0012594C" w:rsidRDefault="00BD283C">
      <w:pPr>
        <w:pStyle w:val="af9"/>
        <w:rPr>
          <w:sz w:val="20"/>
        </w:rPr>
      </w:pPr>
    </w:p>
    <w:p w14:paraId="254A9C9C" w14:textId="77777777" w:rsidR="00BD283C" w:rsidRPr="0012594C" w:rsidRDefault="00BD283C">
      <w:pPr>
        <w:pStyle w:val="af9"/>
        <w:spacing w:before="2"/>
        <w:rPr>
          <w:sz w:val="15"/>
        </w:rPr>
      </w:pPr>
    </w:p>
    <w:p w14:paraId="3A66D9A0" w14:textId="4E1443AE" w:rsidR="00BD283C" w:rsidRPr="0012594C" w:rsidRDefault="00BD283C" w:rsidP="0012594C">
      <w:pPr>
        <w:pStyle w:val="af9"/>
        <w:numPr>
          <w:ilvl w:val="0"/>
          <w:numId w:val="16"/>
        </w:numPr>
        <w:spacing w:before="1" w:line="321" w:lineRule="auto"/>
        <w:ind w:right="607"/>
        <w:jc w:val="both"/>
      </w:pPr>
      <w:r w:rsidRPr="0012594C">
        <w:rPr>
          <w:spacing w:val="4"/>
        </w:rPr>
        <w:t>補助金の交付の対象となる事業の内容は、令和  年  月  日付け第  号で申請のあった</w:t>
      </w:r>
      <w:r w:rsidR="009E0C2A" w:rsidRPr="00796BCE">
        <w:rPr>
          <w:rFonts w:hint="eastAsia"/>
          <w:color w:val="000000"/>
          <w:sz w:val="22"/>
          <w:szCs w:val="22"/>
          <w:lang w:eastAsia="zh-CN"/>
        </w:rPr>
        <w:t>再配達率削減緊急対策事業</w:t>
      </w:r>
      <w:r w:rsidRPr="0012594C">
        <w:rPr>
          <w:spacing w:val="-2"/>
        </w:rPr>
        <w:t>費補助金交付申請書（</w:t>
      </w:r>
      <w:r w:rsidRPr="0012594C">
        <w:rPr>
          <w:spacing w:val="-10"/>
        </w:rPr>
        <w:t>以下「交付申請書」という。</w:t>
      </w:r>
      <w:r w:rsidRPr="0012594C">
        <w:rPr>
          <w:spacing w:val="-2"/>
        </w:rPr>
        <w:t>）記載のとおりと</w:t>
      </w:r>
      <w:r w:rsidRPr="0012594C">
        <w:rPr>
          <w:spacing w:val="-4"/>
        </w:rPr>
        <w:t>する。</w:t>
      </w:r>
    </w:p>
    <w:p w14:paraId="16B79782" w14:textId="77777777" w:rsidR="00BD283C" w:rsidRPr="0047682F" w:rsidRDefault="00BD283C">
      <w:pPr>
        <w:pStyle w:val="af9"/>
        <w:spacing w:before="12"/>
        <w:rPr>
          <w:sz w:val="27"/>
        </w:rPr>
      </w:pPr>
    </w:p>
    <w:p w14:paraId="5A452CD5" w14:textId="65733C75" w:rsidR="00A33AB8" w:rsidRPr="0047682F" w:rsidRDefault="00BD283C" w:rsidP="0012594C">
      <w:pPr>
        <w:pStyle w:val="af9"/>
        <w:spacing w:line="321" w:lineRule="auto"/>
        <w:ind w:left="1333" w:right="465" w:hanging="624"/>
        <w:jc w:val="both"/>
        <w:rPr>
          <w:spacing w:val="-2"/>
        </w:rPr>
      </w:pPr>
      <w:r w:rsidRPr="0047682F">
        <w:rPr>
          <w:spacing w:val="-2"/>
        </w:rPr>
        <w:t>２．</w:t>
      </w:r>
      <w:r w:rsidR="00A33AB8" w:rsidRPr="0047682F">
        <w:rPr>
          <w:spacing w:val="-4"/>
        </w:rPr>
        <w:t>間接</w:t>
      </w:r>
      <w:r w:rsidRPr="0047682F">
        <w:rPr>
          <w:spacing w:val="-2"/>
        </w:rPr>
        <w:t>補助事業に要する経費、補助対象経費及び補助金の額は、次のとおりとする。</w:t>
      </w:r>
    </w:p>
    <w:p w14:paraId="1C3C1B8A" w14:textId="226CD6E4" w:rsidR="00BD283C" w:rsidRPr="0047682F" w:rsidRDefault="00A33AB8" w:rsidP="0012594C">
      <w:pPr>
        <w:pStyle w:val="af9"/>
        <w:spacing w:line="321" w:lineRule="auto"/>
        <w:ind w:left="613" w:right="1883" w:firstLine="720"/>
        <w:jc w:val="both"/>
      </w:pPr>
      <w:r w:rsidRPr="0047682F">
        <w:rPr>
          <w:spacing w:val="20"/>
        </w:rPr>
        <w:t>間接</w:t>
      </w:r>
      <w:r w:rsidR="00BD283C" w:rsidRPr="0047682F">
        <w:rPr>
          <w:spacing w:val="20"/>
        </w:rPr>
        <w:t>補助事</w:t>
      </w:r>
      <w:r w:rsidR="00BD283C" w:rsidRPr="0047682F">
        <w:rPr>
          <w:spacing w:val="19"/>
        </w:rPr>
        <w:t>業</w:t>
      </w:r>
      <w:r w:rsidR="00BD283C" w:rsidRPr="0047682F">
        <w:rPr>
          <w:spacing w:val="20"/>
        </w:rPr>
        <w:t>に要</w:t>
      </w:r>
      <w:r w:rsidR="00BD283C" w:rsidRPr="0047682F">
        <w:rPr>
          <w:spacing w:val="19"/>
        </w:rPr>
        <w:t>す</w:t>
      </w:r>
      <w:r w:rsidR="00BD283C" w:rsidRPr="0047682F">
        <w:rPr>
          <w:spacing w:val="20"/>
        </w:rPr>
        <w:t>る経</w:t>
      </w:r>
      <w:r w:rsidR="00BD283C" w:rsidRPr="0047682F">
        <w:t>費</w:t>
      </w:r>
      <w:r w:rsidR="00927AF3" w:rsidRPr="0047682F">
        <w:tab/>
      </w:r>
      <w:r w:rsidR="00927AF3" w:rsidRPr="0047682F">
        <w:tab/>
      </w:r>
      <w:r w:rsidR="00BD283C" w:rsidRPr="0047682F">
        <w:rPr>
          <w:spacing w:val="-2"/>
        </w:rPr>
        <w:t>金○○○，○○○，○○○円</w:t>
      </w:r>
    </w:p>
    <w:p w14:paraId="2E67571D" w14:textId="142205CF" w:rsidR="00927AF3" w:rsidRPr="0047682F" w:rsidRDefault="00BD283C" w:rsidP="0012594C">
      <w:pPr>
        <w:pStyle w:val="af9"/>
        <w:tabs>
          <w:tab w:val="left" w:pos="2175"/>
          <w:tab w:val="left" w:pos="2685"/>
          <w:tab w:val="left" w:pos="4170"/>
        </w:tabs>
        <w:spacing w:line="321" w:lineRule="auto"/>
        <w:ind w:left="1333" w:right="1883"/>
        <w:jc w:val="both"/>
        <w:rPr>
          <w:spacing w:val="-2"/>
          <w:lang w:eastAsia="zh-TW"/>
        </w:rPr>
      </w:pPr>
      <w:r w:rsidRPr="0047682F">
        <w:rPr>
          <w:lang w:eastAsia="zh-TW"/>
        </w:rPr>
        <w:t>補</w:t>
      </w:r>
      <w:r w:rsidRPr="0047682F">
        <w:rPr>
          <w:spacing w:val="40"/>
          <w:lang w:eastAsia="zh-TW"/>
        </w:rPr>
        <w:t xml:space="preserve"> </w:t>
      </w:r>
      <w:r w:rsidRPr="0047682F">
        <w:rPr>
          <w:lang w:eastAsia="zh-TW"/>
        </w:rPr>
        <w:t>助</w:t>
      </w:r>
      <w:r w:rsidRPr="0047682F">
        <w:rPr>
          <w:spacing w:val="40"/>
          <w:lang w:eastAsia="zh-TW"/>
        </w:rPr>
        <w:t xml:space="preserve"> </w:t>
      </w:r>
      <w:r w:rsidRPr="0047682F">
        <w:rPr>
          <w:lang w:eastAsia="zh-TW"/>
        </w:rPr>
        <w:t>対</w:t>
      </w:r>
      <w:r w:rsidRPr="0047682F">
        <w:rPr>
          <w:spacing w:val="40"/>
          <w:lang w:eastAsia="zh-TW"/>
        </w:rPr>
        <w:t xml:space="preserve"> </w:t>
      </w:r>
      <w:r w:rsidRPr="0047682F">
        <w:rPr>
          <w:lang w:eastAsia="zh-TW"/>
        </w:rPr>
        <w:t>象</w:t>
      </w:r>
      <w:r w:rsidRPr="0047682F">
        <w:rPr>
          <w:spacing w:val="40"/>
          <w:lang w:eastAsia="zh-TW"/>
        </w:rPr>
        <w:t xml:space="preserve"> </w:t>
      </w:r>
      <w:r w:rsidRPr="0047682F">
        <w:rPr>
          <w:lang w:eastAsia="zh-TW"/>
        </w:rPr>
        <w:t>経</w:t>
      </w:r>
      <w:r w:rsidRPr="0047682F">
        <w:rPr>
          <w:spacing w:val="40"/>
          <w:lang w:eastAsia="zh-TW"/>
        </w:rPr>
        <w:t xml:space="preserve"> </w:t>
      </w:r>
      <w:r w:rsidRPr="0047682F">
        <w:rPr>
          <w:lang w:eastAsia="zh-TW"/>
        </w:rPr>
        <w:t>費</w:t>
      </w:r>
      <w:r w:rsidRPr="0047682F">
        <w:rPr>
          <w:lang w:eastAsia="zh-TW"/>
        </w:rPr>
        <w:tab/>
      </w:r>
      <w:r w:rsidRPr="0047682F">
        <w:rPr>
          <w:lang w:eastAsia="zh-TW"/>
        </w:rPr>
        <w:tab/>
      </w:r>
      <w:r w:rsidR="00927AF3" w:rsidRPr="0047682F">
        <w:rPr>
          <w:lang w:eastAsia="zh-TW"/>
        </w:rPr>
        <w:tab/>
      </w:r>
      <w:r w:rsidRPr="0047682F">
        <w:rPr>
          <w:spacing w:val="-2"/>
          <w:lang w:eastAsia="zh-TW"/>
        </w:rPr>
        <w:t>金○○○，○○○，○○○円</w:t>
      </w:r>
    </w:p>
    <w:p w14:paraId="48F93148" w14:textId="26F80831" w:rsidR="00BD283C" w:rsidRPr="0047682F" w:rsidRDefault="00BD283C" w:rsidP="00927AF3">
      <w:pPr>
        <w:pStyle w:val="af9"/>
        <w:tabs>
          <w:tab w:val="left" w:pos="1985"/>
          <w:tab w:val="left" w:pos="2685"/>
          <w:tab w:val="left" w:pos="4170"/>
        </w:tabs>
        <w:spacing w:line="321" w:lineRule="auto"/>
        <w:ind w:left="1333" w:right="2166"/>
      </w:pPr>
      <w:r w:rsidRPr="0047682F">
        <w:rPr>
          <w:spacing w:val="-10"/>
        </w:rPr>
        <w:t>補</w:t>
      </w:r>
      <w:r w:rsidRPr="0047682F">
        <w:rPr>
          <w:rFonts w:hint="eastAsia"/>
        </w:rPr>
        <w:t xml:space="preserve">　</w:t>
      </w:r>
      <w:r w:rsidRPr="0047682F">
        <w:rPr>
          <w:spacing w:val="-10"/>
        </w:rPr>
        <w:t>助</w:t>
      </w:r>
      <w:r w:rsidR="00927AF3" w:rsidRPr="0047682F">
        <w:rPr>
          <w:spacing w:val="-10"/>
        </w:rPr>
        <w:t xml:space="preserve">　</w:t>
      </w:r>
      <w:r w:rsidRPr="0047682F">
        <w:rPr>
          <w:spacing w:val="-10"/>
        </w:rPr>
        <w:t>金</w:t>
      </w:r>
      <w:r w:rsidR="00927AF3" w:rsidRPr="0047682F">
        <w:rPr>
          <w:spacing w:val="-10"/>
        </w:rPr>
        <w:t xml:space="preserve">　</w:t>
      </w:r>
      <w:r w:rsidRPr="0047682F">
        <w:rPr>
          <w:spacing w:val="-10"/>
        </w:rPr>
        <w:t>の</w:t>
      </w:r>
      <w:r w:rsidR="00927AF3" w:rsidRPr="0047682F">
        <w:rPr>
          <w:spacing w:val="-10"/>
        </w:rPr>
        <w:t xml:space="preserve">　</w:t>
      </w:r>
      <w:r w:rsidRPr="0047682F">
        <w:rPr>
          <w:spacing w:val="-10"/>
        </w:rPr>
        <w:t>額</w:t>
      </w:r>
      <w:r w:rsidRPr="0047682F">
        <w:tab/>
      </w:r>
      <w:r w:rsidRPr="0047682F">
        <w:rPr>
          <w:rFonts w:hint="eastAsia"/>
        </w:rPr>
        <w:t xml:space="preserve">　</w:t>
      </w:r>
      <w:r w:rsidR="00927AF3" w:rsidRPr="0047682F">
        <w:tab/>
      </w:r>
      <w:r w:rsidRPr="0047682F">
        <w:rPr>
          <w:spacing w:val="-2"/>
        </w:rPr>
        <w:t>金○○○，○○○，○○○</w:t>
      </w:r>
      <w:r w:rsidRPr="0047682F">
        <w:rPr>
          <w:spacing w:val="-10"/>
        </w:rPr>
        <w:t>円</w:t>
      </w:r>
    </w:p>
    <w:p w14:paraId="1AE4812F" w14:textId="2B9330C1" w:rsidR="00BD283C" w:rsidRPr="0047682F" w:rsidRDefault="00BD283C" w:rsidP="0012594C">
      <w:pPr>
        <w:pStyle w:val="af9"/>
        <w:spacing w:before="1" w:line="321" w:lineRule="auto"/>
        <w:ind w:left="1129" w:right="607"/>
        <w:jc w:val="both"/>
      </w:pPr>
      <w:r w:rsidRPr="0047682F">
        <w:rPr>
          <w:spacing w:val="-4"/>
        </w:rPr>
        <w:t>ただし、</w:t>
      </w:r>
      <w:r w:rsidR="00453AF7" w:rsidRPr="0047682F">
        <w:rPr>
          <w:spacing w:val="-4"/>
        </w:rPr>
        <w:t>間接</w:t>
      </w:r>
      <w:r w:rsidRPr="0047682F">
        <w:rPr>
          <w:spacing w:val="-4"/>
        </w:rPr>
        <w:t>補助事業の</w:t>
      </w:r>
      <w:r w:rsidRPr="0012594C">
        <w:rPr>
          <w:spacing w:val="4"/>
        </w:rPr>
        <w:t>内容</w:t>
      </w:r>
      <w:r w:rsidRPr="0047682F">
        <w:rPr>
          <w:spacing w:val="-4"/>
        </w:rPr>
        <w:t>が変更された場合における</w:t>
      </w:r>
      <w:r w:rsidR="00453AF7" w:rsidRPr="0047682F">
        <w:rPr>
          <w:spacing w:val="-4"/>
        </w:rPr>
        <w:t>間接</w:t>
      </w:r>
      <w:r w:rsidRPr="0047682F">
        <w:rPr>
          <w:spacing w:val="-4"/>
        </w:rPr>
        <w:t>補助事業に要する経費、補助対象経費及び補</w:t>
      </w:r>
      <w:r w:rsidRPr="0047682F">
        <w:rPr>
          <w:spacing w:val="-2"/>
        </w:rPr>
        <w:t>助金の額については、別に通知するところによるものとする。</w:t>
      </w:r>
    </w:p>
    <w:p w14:paraId="4B3C9C60" w14:textId="77777777" w:rsidR="00BD283C" w:rsidRPr="0047682F" w:rsidRDefault="00BD283C">
      <w:pPr>
        <w:pStyle w:val="af9"/>
        <w:spacing w:before="11"/>
        <w:rPr>
          <w:sz w:val="27"/>
        </w:rPr>
      </w:pPr>
    </w:p>
    <w:p w14:paraId="6F47E078" w14:textId="6167EDEF" w:rsidR="00BD283C" w:rsidRPr="0047682F" w:rsidRDefault="00BD283C" w:rsidP="0012594C">
      <w:pPr>
        <w:pStyle w:val="af9"/>
        <w:numPr>
          <w:ilvl w:val="0"/>
          <w:numId w:val="17"/>
        </w:numPr>
        <w:spacing w:line="321" w:lineRule="auto"/>
        <w:ind w:right="607"/>
        <w:jc w:val="both"/>
      </w:pPr>
      <w:r w:rsidRPr="0012594C">
        <w:rPr>
          <w:spacing w:val="-4"/>
        </w:rPr>
        <w:t>補助対象経費の配分及びこの配分された経費に対応する補助金の額は、交付申請書記載のとおりとする。</w:t>
      </w:r>
    </w:p>
    <w:p w14:paraId="337B5461" w14:textId="77777777" w:rsidR="00BD283C" w:rsidRPr="0047682F" w:rsidRDefault="00BD283C">
      <w:pPr>
        <w:pStyle w:val="af9"/>
        <w:spacing w:before="1"/>
        <w:rPr>
          <w:sz w:val="28"/>
        </w:rPr>
      </w:pPr>
    </w:p>
    <w:p w14:paraId="1D60DF96" w14:textId="141FFD1F" w:rsidR="00BD283C" w:rsidRPr="0047682F" w:rsidRDefault="00BD283C" w:rsidP="0012594C">
      <w:pPr>
        <w:pStyle w:val="af9"/>
        <w:numPr>
          <w:ilvl w:val="0"/>
          <w:numId w:val="17"/>
        </w:numPr>
        <w:spacing w:line="321" w:lineRule="auto"/>
        <w:ind w:right="465"/>
        <w:jc w:val="both"/>
      </w:pPr>
      <w:r w:rsidRPr="0012594C">
        <w:rPr>
          <w:spacing w:val="-7"/>
        </w:rPr>
        <w:t>補助金の額の確定は、補助対象経費の区分ごとに配分された経費の実支出額に補助率を乗じて得</w:t>
      </w:r>
      <w:r w:rsidRPr="0012594C">
        <w:rPr>
          <w:spacing w:val="-2"/>
        </w:rPr>
        <w:t>た額と配分された経費ごとに対応する補助金の額とのいずれか低い額の合計額とする。</w:t>
      </w:r>
    </w:p>
    <w:p w14:paraId="286E48DF" w14:textId="77777777" w:rsidR="00BD283C" w:rsidRPr="0047682F" w:rsidRDefault="00BD283C">
      <w:pPr>
        <w:pStyle w:val="af9"/>
        <w:rPr>
          <w:sz w:val="28"/>
        </w:rPr>
      </w:pPr>
    </w:p>
    <w:p w14:paraId="29EE6283" w14:textId="30DB14C8" w:rsidR="00BD283C" w:rsidRPr="0012594C" w:rsidRDefault="009E360E" w:rsidP="0012594C">
      <w:pPr>
        <w:pStyle w:val="af9"/>
        <w:numPr>
          <w:ilvl w:val="0"/>
          <w:numId w:val="17"/>
        </w:numPr>
        <w:spacing w:line="321" w:lineRule="auto"/>
        <w:ind w:right="465"/>
        <w:jc w:val="both"/>
        <w:rPr>
          <w:spacing w:val="-2"/>
        </w:rPr>
      </w:pPr>
      <w:r w:rsidRPr="0012594C">
        <w:rPr>
          <w:rFonts w:hint="eastAsia"/>
          <w:spacing w:val="-2"/>
        </w:rPr>
        <w:t>（</w:t>
      </w:r>
      <w:r w:rsidR="005A337B" w:rsidRPr="0012594C">
        <w:rPr>
          <w:rFonts w:hint="eastAsia"/>
          <w:spacing w:val="-2"/>
        </w:rPr>
        <w:t>間接</w:t>
      </w:r>
      <w:r w:rsidRPr="0012594C">
        <w:rPr>
          <w:rFonts w:hint="eastAsia"/>
          <w:spacing w:val="-2"/>
        </w:rPr>
        <w:t>補助事業者名）は、適正化法、補助金等に係る予算の執行の適正化に関する法律施行令（昭和</w:t>
      </w:r>
      <w:r w:rsidR="005A337B" w:rsidRPr="0012594C">
        <w:rPr>
          <w:spacing w:val="-2"/>
        </w:rPr>
        <w:t>30</w:t>
      </w:r>
      <w:r w:rsidRPr="0012594C">
        <w:rPr>
          <w:rFonts w:hint="eastAsia"/>
          <w:spacing w:val="-2"/>
        </w:rPr>
        <w:t>年政令第</w:t>
      </w:r>
      <w:r w:rsidR="005A337B" w:rsidRPr="0012594C">
        <w:rPr>
          <w:spacing w:val="-2"/>
        </w:rPr>
        <w:t>255</w:t>
      </w:r>
      <w:r w:rsidRPr="0012594C">
        <w:rPr>
          <w:rFonts w:hint="eastAsia"/>
          <w:spacing w:val="-2"/>
        </w:rPr>
        <w:t>号）及び</w:t>
      </w:r>
      <w:r w:rsidR="00701B50">
        <w:rPr>
          <w:rFonts w:hint="eastAsia"/>
          <w:spacing w:val="-2"/>
        </w:rPr>
        <w:t>再配達率削減緊急対策</w:t>
      </w:r>
      <w:r w:rsidR="00701B50" w:rsidRPr="0012594C">
        <w:rPr>
          <w:spacing w:val="-2"/>
        </w:rPr>
        <w:t>事業費</w:t>
      </w:r>
      <w:r w:rsidRPr="0012594C">
        <w:rPr>
          <w:rFonts w:hint="eastAsia"/>
          <w:spacing w:val="-2"/>
        </w:rPr>
        <w:t>補助金交付要綱（国</w:t>
      </w:r>
      <w:ins w:id="1" w:author="岡田 優太" w:date="2024-07-26T18:15:00Z">
        <w:r w:rsidR="00024EF5">
          <w:rPr>
            <w:rFonts w:hint="eastAsia"/>
            <w:spacing w:val="-2"/>
          </w:rPr>
          <w:t>自</w:t>
        </w:r>
      </w:ins>
      <w:del w:id="2" w:author="岡田 優太" w:date="2024-07-26T18:15:00Z">
        <w:r w:rsidRPr="0012594C" w:rsidDel="00024EF5">
          <w:rPr>
            <w:rFonts w:hint="eastAsia"/>
            <w:spacing w:val="-2"/>
          </w:rPr>
          <w:delText>総</w:delText>
        </w:r>
      </w:del>
      <w:r w:rsidRPr="0012594C">
        <w:rPr>
          <w:rFonts w:hint="eastAsia"/>
          <w:spacing w:val="-2"/>
        </w:rPr>
        <w:t>物第</w:t>
      </w:r>
      <w:r w:rsidR="007474CB" w:rsidRPr="0012594C">
        <w:rPr>
          <w:spacing w:val="-2"/>
        </w:rPr>
        <w:t>89</w:t>
      </w:r>
      <w:r w:rsidRPr="0012594C">
        <w:rPr>
          <w:rFonts w:hint="eastAsia"/>
          <w:spacing w:val="-2"/>
        </w:rPr>
        <w:t>号</w:t>
      </w:r>
      <w:r w:rsidR="000628E6" w:rsidRPr="0012594C">
        <w:rPr>
          <w:rFonts w:hint="eastAsia"/>
          <w:color w:val="000000"/>
          <w:spacing w:val="-2"/>
        </w:rPr>
        <w:t>。</w:t>
      </w:r>
      <w:r w:rsidRPr="0012594C">
        <w:rPr>
          <w:rFonts w:hint="eastAsia"/>
          <w:spacing w:val="-2"/>
        </w:rPr>
        <w:t>以下「交付要綱」という。）の定めるところに従わなければなりません。</w:t>
      </w:r>
    </w:p>
    <w:p w14:paraId="39460AB7" w14:textId="4E22CD4C" w:rsidR="00BD283C" w:rsidRPr="0047682F" w:rsidRDefault="00BD283C" w:rsidP="0012594C">
      <w:pPr>
        <w:pStyle w:val="af9"/>
        <w:spacing w:line="321" w:lineRule="auto"/>
        <w:ind w:left="1129" w:right="465"/>
        <w:jc w:val="both"/>
      </w:pPr>
      <w:r w:rsidRPr="0047682F">
        <w:rPr>
          <w:spacing w:val="-10"/>
        </w:rPr>
        <w:t>なお、これらの規定に違反</w:t>
      </w:r>
      <w:r w:rsidRPr="0012594C">
        <w:rPr>
          <w:spacing w:val="-2"/>
        </w:rPr>
        <w:t>する</w:t>
      </w:r>
      <w:r w:rsidRPr="0012594C">
        <w:rPr>
          <w:spacing w:val="-7"/>
        </w:rPr>
        <w:t>行為</w:t>
      </w:r>
      <w:r w:rsidRPr="0047682F">
        <w:rPr>
          <w:spacing w:val="-10"/>
        </w:rPr>
        <w:t>がなされた場合、次の措置が講じられ得ることに留意するこ</w:t>
      </w:r>
      <w:r w:rsidRPr="0047682F">
        <w:rPr>
          <w:spacing w:val="-2"/>
        </w:rPr>
        <w:t>と。また、不正経理等の防止に万全を期すること。</w:t>
      </w:r>
    </w:p>
    <w:p w14:paraId="2B248378" w14:textId="757296D3" w:rsidR="007474CB" w:rsidRPr="0012594C" w:rsidRDefault="0012594C" w:rsidP="00E51BF4">
      <w:pPr>
        <w:autoSpaceDE w:val="0"/>
        <w:autoSpaceDN w:val="0"/>
        <w:adjustRightInd w:val="0"/>
        <w:spacing w:line="322" w:lineRule="auto"/>
        <w:ind w:leftChars="540" w:left="1701" w:hangingChars="270" w:hanging="567"/>
        <w:rPr>
          <w:rFonts w:ascii="ＭＳ 明朝" w:cs="ＭＳ 明朝"/>
          <w:color w:val="000000"/>
          <w:kern w:val="0"/>
          <w:szCs w:val="21"/>
        </w:rPr>
      </w:pPr>
      <w:r>
        <w:rPr>
          <w:rFonts w:ascii="ＭＳ 明朝" w:cs="ＭＳ 明朝" w:hint="eastAsia"/>
          <w:color w:val="000000"/>
          <w:kern w:val="0"/>
          <w:szCs w:val="21"/>
        </w:rPr>
        <w:t>（１）</w:t>
      </w:r>
      <w:r w:rsidR="007474CB" w:rsidRPr="0012594C">
        <w:rPr>
          <w:rFonts w:ascii="ＭＳ 明朝" w:cs="ＭＳ 明朝" w:hint="eastAsia"/>
          <w:color w:val="000000"/>
          <w:kern w:val="0"/>
          <w:szCs w:val="21"/>
        </w:rPr>
        <w:t>適正化法第１７条第１項若しくは第２項の規定による交付決定の取消し、第１８条第１項の規定による補助金等の返還又は第１９条第１項の規定による加算金の納付</w:t>
      </w:r>
      <w:r w:rsidR="007B6E6E" w:rsidRPr="0012594C">
        <w:rPr>
          <w:rFonts w:ascii="ＭＳ 明朝" w:cs="ＭＳ 明朝" w:hint="eastAsia"/>
          <w:color w:val="000000"/>
          <w:kern w:val="0"/>
          <w:szCs w:val="21"/>
        </w:rPr>
        <w:t>。</w:t>
      </w:r>
    </w:p>
    <w:p w14:paraId="32D46338" w14:textId="2372140C" w:rsidR="007474CB" w:rsidRPr="0047682F" w:rsidRDefault="007474CB" w:rsidP="00E51BF4">
      <w:pPr>
        <w:autoSpaceDE w:val="0"/>
        <w:autoSpaceDN w:val="0"/>
        <w:adjustRightInd w:val="0"/>
        <w:spacing w:line="322" w:lineRule="auto"/>
        <w:ind w:firstLineChars="540" w:firstLine="1134"/>
        <w:rPr>
          <w:rFonts w:ascii="ＭＳ 明朝" w:cs="ＭＳ 明朝"/>
          <w:color w:val="000000"/>
          <w:kern w:val="0"/>
          <w:szCs w:val="21"/>
        </w:rPr>
      </w:pPr>
      <w:r w:rsidRPr="0047682F">
        <w:rPr>
          <w:rFonts w:ascii="ＭＳ 明朝" w:cs="ＭＳ 明朝" w:hint="eastAsia"/>
          <w:color w:val="000000"/>
          <w:kern w:val="0"/>
          <w:szCs w:val="21"/>
        </w:rPr>
        <w:t>（２）適正化法第２９条から第３２条（地方公共団体の場合は第３１条）までの規定による罰則</w:t>
      </w:r>
      <w:r w:rsidR="005119A2">
        <w:rPr>
          <w:rFonts w:ascii="ＭＳ 明朝" w:cs="ＭＳ 明朝" w:hint="eastAsia"/>
          <w:color w:val="000000"/>
          <w:kern w:val="0"/>
          <w:szCs w:val="21"/>
        </w:rPr>
        <w:t>。</w:t>
      </w:r>
    </w:p>
    <w:p w14:paraId="18EF1FE8" w14:textId="77777777" w:rsidR="007474CB" w:rsidRPr="0047682F" w:rsidRDefault="007474CB" w:rsidP="00E51BF4">
      <w:pPr>
        <w:autoSpaceDE w:val="0"/>
        <w:autoSpaceDN w:val="0"/>
        <w:adjustRightInd w:val="0"/>
        <w:spacing w:line="322" w:lineRule="auto"/>
        <w:ind w:firstLineChars="540" w:firstLine="1134"/>
        <w:rPr>
          <w:rFonts w:ascii="ＭＳ 明朝" w:cs="ＭＳ 明朝"/>
          <w:color w:val="000000"/>
          <w:kern w:val="0"/>
          <w:szCs w:val="21"/>
        </w:rPr>
      </w:pPr>
      <w:r w:rsidRPr="0047682F">
        <w:rPr>
          <w:rFonts w:ascii="ＭＳ 明朝" w:cs="ＭＳ 明朝" w:hint="eastAsia"/>
          <w:color w:val="000000"/>
          <w:kern w:val="0"/>
          <w:szCs w:val="21"/>
        </w:rPr>
        <w:lastRenderedPageBreak/>
        <w:t>（３）相当の期間補助金等の全部又は一部の交付決定を行わないこと。</w:t>
      </w:r>
    </w:p>
    <w:p w14:paraId="00CB3DF9" w14:textId="15390138" w:rsidR="007474CB" w:rsidRPr="0047682F" w:rsidRDefault="007474CB" w:rsidP="00E51BF4">
      <w:pPr>
        <w:autoSpaceDE w:val="0"/>
        <w:autoSpaceDN w:val="0"/>
        <w:adjustRightInd w:val="0"/>
        <w:spacing w:line="322" w:lineRule="auto"/>
        <w:ind w:firstLineChars="540" w:firstLine="1134"/>
        <w:rPr>
          <w:rFonts w:ascii="ＭＳ 明朝" w:cs="ＭＳ 明朝"/>
          <w:color w:val="000000"/>
          <w:kern w:val="0"/>
          <w:szCs w:val="21"/>
        </w:rPr>
      </w:pPr>
      <w:r w:rsidRPr="0047682F">
        <w:rPr>
          <w:rFonts w:ascii="ＭＳ 明朝" w:cs="ＭＳ 明朝" w:hint="eastAsia"/>
          <w:color w:val="000000"/>
          <w:kern w:val="0"/>
          <w:szCs w:val="21"/>
        </w:rPr>
        <w:t>（４）当省の所管する契約について一定期間指名等の対象外とすること。</w:t>
      </w:r>
    </w:p>
    <w:p w14:paraId="3EA329E7" w14:textId="2AA41466" w:rsidR="00BD283C" w:rsidRPr="0047682F" w:rsidRDefault="007474CB" w:rsidP="00E51BF4">
      <w:pPr>
        <w:autoSpaceDE w:val="0"/>
        <w:autoSpaceDN w:val="0"/>
        <w:adjustRightInd w:val="0"/>
        <w:spacing w:line="322" w:lineRule="auto"/>
        <w:ind w:firstLineChars="540" w:firstLine="1134"/>
        <w:rPr>
          <w:rFonts w:ascii="ＭＳ 明朝" w:cs="ＭＳ 明朝"/>
          <w:color w:val="000000"/>
          <w:kern w:val="0"/>
          <w:szCs w:val="21"/>
        </w:rPr>
      </w:pPr>
      <w:r w:rsidRPr="0047682F">
        <w:rPr>
          <w:rFonts w:hint="eastAsia"/>
          <w:color w:val="000000"/>
        </w:rPr>
        <w:t>（５）補助事業者等の名称及び不正の内容の公表</w:t>
      </w:r>
      <w:r w:rsidR="007B6E6E" w:rsidRPr="0047682F">
        <w:rPr>
          <w:rFonts w:hint="eastAsia"/>
          <w:color w:val="000000"/>
        </w:rPr>
        <w:t>。</w:t>
      </w:r>
    </w:p>
    <w:p w14:paraId="148B496E" w14:textId="77777777" w:rsidR="00BD283C" w:rsidRPr="0047682F" w:rsidRDefault="00BD283C">
      <w:pPr>
        <w:pStyle w:val="af9"/>
        <w:rPr>
          <w:sz w:val="20"/>
        </w:rPr>
      </w:pPr>
    </w:p>
    <w:p w14:paraId="3E8CB184" w14:textId="77777777" w:rsidR="00BD283C" w:rsidRPr="0047682F" w:rsidRDefault="00BD283C">
      <w:pPr>
        <w:pStyle w:val="af9"/>
        <w:spacing w:before="2"/>
        <w:rPr>
          <w:sz w:val="15"/>
        </w:rPr>
      </w:pPr>
    </w:p>
    <w:p w14:paraId="565AC713" w14:textId="05DD58EE" w:rsidR="008222C8" w:rsidRPr="005119A2" w:rsidRDefault="00BD283C" w:rsidP="00BA019C">
      <w:pPr>
        <w:pStyle w:val="af9"/>
        <w:numPr>
          <w:ilvl w:val="0"/>
          <w:numId w:val="19"/>
        </w:numPr>
        <w:spacing w:before="1" w:line="321" w:lineRule="auto"/>
        <w:ind w:right="324"/>
        <w:jc w:val="both"/>
        <w:rPr>
          <w:spacing w:val="-3"/>
        </w:rPr>
      </w:pPr>
      <w:r w:rsidRPr="005119A2">
        <w:rPr>
          <w:spacing w:val="-9"/>
        </w:rPr>
        <w:t>補助金に係る消費税及び地方消費税相当額については、</w:t>
      </w:r>
      <w:r w:rsidRPr="005119A2">
        <w:rPr>
          <w:rFonts w:hint="eastAsia"/>
          <w:spacing w:val="-9"/>
        </w:rPr>
        <w:t>交付規程</w:t>
      </w:r>
      <w:r w:rsidRPr="005119A2">
        <w:rPr>
          <w:spacing w:val="-9"/>
        </w:rPr>
        <w:t>の定めるところにより、消費税</w:t>
      </w:r>
      <w:r w:rsidRPr="0047682F">
        <w:t>及び地方消費税仕入控除税額が明らかになった場合には、当該消費税及び地方消費税仕入控除税</w:t>
      </w:r>
      <w:r w:rsidRPr="005119A2">
        <w:rPr>
          <w:spacing w:val="-3"/>
        </w:rPr>
        <w:t>額を減額することとする。</w:t>
      </w:r>
    </w:p>
    <w:p w14:paraId="6517FE3A" w14:textId="77777777" w:rsidR="008222C8" w:rsidRPr="0047682F" w:rsidRDefault="008222C8">
      <w:pPr>
        <w:widowControl/>
        <w:jc w:val="left"/>
        <w:rPr>
          <w:rFonts w:ascii="ＭＳ 明朝" w:hAnsi="ＭＳ 明朝" w:cs="ＭＳ 明朝"/>
          <w:spacing w:val="-3"/>
          <w:kern w:val="0"/>
          <w:szCs w:val="21"/>
        </w:rPr>
      </w:pPr>
      <w:r w:rsidRPr="0047682F">
        <w:rPr>
          <w:spacing w:val="-3"/>
        </w:rPr>
        <w:br w:type="page"/>
      </w:r>
    </w:p>
    <w:p w14:paraId="739409E0" w14:textId="77777777" w:rsidR="00BD283C" w:rsidRPr="0047682F" w:rsidRDefault="00BD283C" w:rsidP="00BD283C">
      <w:pPr>
        <w:pStyle w:val="af9"/>
        <w:spacing w:before="91"/>
        <w:ind w:left="704"/>
        <w:sectPr w:rsidR="00BD283C" w:rsidRPr="0047682F" w:rsidSect="00EE2414">
          <w:type w:val="continuous"/>
          <w:pgSz w:w="11910" w:h="16840"/>
          <w:pgMar w:top="1100" w:right="740" w:bottom="280" w:left="640" w:header="720" w:footer="720" w:gutter="0"/>
          <w:cols w:space="720"/>
        </w:sectPr>
      </w:pPr>
    </w:p>
    <w:p w14:paraId="3F5CDE43" w14:textId="77777777" w:rsidR="00BD283C" w:rsidRPr="0047682F" w:rsidRDefault="00BD283C" w:rsidP="004A4ECF">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（様式第３）</w:t>
      </w:r>
    </w:p>
    <w:p w14:paraId="19E2F4C3"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4871CAE0" w14:textId="2045EA21" w:rsidR="00BD283C" w:rsidRPr="0047682F" w:rsidRDefault="00DB1111" w:rsidP="004A4ECF">
      <w:pPr>
        <w:pStyle w:val="a3"/>
        <w:spacing w:line="15" w:lineRule="atLeast"/>
        <w:ind w:left="214" w:right="428" w:hangingChars="100" w:hanging="214"/>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5080DAA0" w14:textId="12F4D17F" w:rsidR="00BD283C" w:rsidRPr="0047682F" w:rsidRDefault="009E0C2A" w:rsidP="0012594C">
      <w:pPr>
        <w:pStyle w:val="a3"/>
        <w:spacing w:line="15" w:lineRule="atLeast"/>
        <w:ind w:leftChars="67" w:left="211" w:hangingChars="33" w:hanging="70"/>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7A501180" w14:textId="733D194F" w:rsidR="00BD283C" w:rsidRPr="0047682F" w:rsidRDefault="009E0C2A" w:rsidP="0012594C">
      <w:pPr>
        <w:pStyle w:val="a3"/>
        <w:spacing w:line="15" w:lineRule="atLeast"/>
        <w:ind w:leftChars="67" w:left="212" w:hangingChars="33" w:hanging="71"/>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6CBC527C" w14:textId="77777777" w:rsidR="00BD283C" w:rsidRPr="0047682F" w:rsidRDefault="00BD283C" w:rsidP="00E80154">
      <w:pPr>
        <w:pStyle w:val="a3"/>
        <w:spacing w:line="15" w:lineRule="atLeast"/>
        <w:ind w:firstLineChars="200" w:firstLine="428"/>
        <w:rPr>
          <w:rFonts w:ascii="ＭＳ 明朝" w:hAnsi="ＭＳ 明朝"/>
          <w:color w:val="000000"/>
        </w:rPr>
      </w:pPr>
    </w:p>
    <w:p w14:paraId="0FB549F9" w14:textId="3FA17A23" w:rsidR="00BD283C" w:rsidRPr="0047682F" w:rsidRDefault="00BD283C" w:rsidP="00927AF3">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00927AF3" w:rsidRPr="0047682F">
        <w:tab/>
      </w:r>
      <w:r w:rsidR="00927AF3" w:rsidRPr="0047682F">
        <w:rPr>
          <w:rFonts w:hint="eastAsia"/>
        </w:rPr>
        <w:t xml:space="preserve">　</w:t>
      </w:r>
      <w:r w:rsidRPr="0047682F">
        <w:rPr>
          <w:rFonts w:hint="eastAsia"/>
        </w:rPr>
        <w:t>法人にあっては名称</w:t>
      </w:r>
    </w:p>
    <w:p w14:paraId="38E390BA" w14:textId="77777777" w:rsidR="00BD283C" w:rsidRPr="0047682F" w:rsidRDefault="00BD283C" w:rsidP="00927AF3">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0D33FD0D" w14:textId="77777777" w:rsidR="00BD283C" w:rsidRPr="0047682F" w:rsidRDefault="00BD283C" w:rsidP="00301984">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1E7F8828" w14:textId="77777777" w:rsidR="00BD283C" w:rsidRPr="0047682F" w:rsidRDefault="00BD283C" w:rsidP="00E80154">
      <w:pPr>
        <w:pStyle w:val="a3"/>
        <w:spacing w:line="15" w:lineRule="atLeast"/>
        <w:rPr>
          <w:rFonts w:ascii="ＭＳ 明朝" w:hAnsi="ＭＳ 明朝"/>
        </w:rPr>
      </w:pPr>
    </w:p>
    <w:p w14:paraId="1D97355C" w14:textId="77777777" w:rsidR="00BD283C" w:rsidRPr="0047682F" w:rsidRDefault="00BD283C" w:rsidP="00E80154">
      <w:pPr>
        <w:pStyle w:val="a3"/>
        <w:spacing w:line="15" w:lineRule="atLeast"/>
        <w:rPr>
          <w:rFonts w:ascii="ＭＳ 明朝" w:hAnsi="ＭＳ 明朝"/>
        </w:rPr>
      </w:pPr>
    </w:p>
    <w:p w14:paraId="4CE6C132" w14:textId="5E056A15" w:rsidR="00BD283C" w:rsidRPr="005119A2" w:rsidRDefault="009E0C2A" w:rsidP="00BD283C">
      <w:pPr>
        <w:pStyle w:val="af9"/>
        <w:ind w:right="181"/>
        <w:jc w:val="center"/>
      </w:pPr>
      <w:r w:rsidRPr="00796BCE">
        <w:rPr>
          <w:rFonts w:hint="eastAsia"/>
          <w:color w:val="000000"/>
          <w:sz w:val="22"/>
          <w:szCs w:val="22"/>
          <w:lang w:eastAsia="zh-CN"/>
        </w:rPr>
        <w:t>再配達率削減緊急対策事業</w:t>
      </w:r>
      <w:r w:rsidR="00BD283C" w:rsidRPr="005119A2">
        <w:rPr>
          <w:spacing w:val="-2"/>
        </w:rPr>
        <w:t>費補助金計画変更（等）</w:t>
      </w:r>
      <w:r w:rsidR="00BD283C" w:rsidRPr="005119A2">
        <w:rPr>
          <w:spacing w:val="-4"/>
        </w:rPr>
        <w:t>承認申請書</w:t>
      </w:r>
    </w:p>
    <w:p w14:paraId="4B8E6C89" w14:textId="77777777" w:rsidR="00BD283C" w:rsidRPr="005119A2" w:rsidRDefault="00BD283C" w:rsidP="00BD283C">
      <w:pPr>
        <w:pStyle w:val="af9"/>
        <w:rPr>
          <w:sz w:val="20"/>
        </w:rPr>
      </w:pPr>
    </w:p>
    <w:p w14:paraId="31E6A7A6" w14:textId="77777777" w:rsidR="00BD283C" w:rsidRPr="005119A2" w:rsidRDefault="00BD283C" w:rsidP="00BD283C">
      <w:pPr>
        <w:pStyle w:val="af9"/>
        <w:spacing w:before="3"/>
        <w:rPr>
          <w:sz w:val="15"/>
        </w:rPr>
      </w:pPr>
    </w:p>
    <w:p w14:paraId="78BA6A03" w14:textId="60E46225" w:rsidR="00BD283C" w:rsidRPr="0047682F" w:rsidRDefault="009E0C2A" w:rsidP="005119A2">
      <w:pPr>
        <w:pStyle w:val="af9"/>
        <w:spacing w:line="321" w:lineRule="auto"/>
        <w:ind w:left="567" w:right="709" w:firstLine="142"/>
        <w:jc w:val="both"/>
      </w:pPr>
      <w:r w:rsidRPr="00796BCE">
        <w:rPr>
          <w:rFonts w:hint="eastAsia"/>
          <w:color w:val="000000"/>
          <w:sz w:val="22"/>
          <w:szCs w:val="22"/>
          <w:lang w:eastAsia="zh-CN"/>
        </w:rPr>
        <w:t>再配達率削減緊急対策事業</w:t>
      </w:r>
      <w:r w:rsidR="00BD283C" w:rsidRPr="005119A2">
        <w:rPr>
          <w:rFonts w:cs="ＭＳ ゴシック" w:hint="eastAsia"/>
          <w:color w:val="000000"/>
        </w:rPr>
        <w:t>費補助金</w:t>
      </w:r>
      <w:r w:rsidR="00BD283C" w:rsidRPr="0047682F">
        <w:rPr>
          <w:rFonts w:cs="ＭＳ ゴシック" w:hint="eastAsia"/>
          <w:color w:val="000000"/>
        </w:rPr>
        <w:t>交付規程</w:t>
      </w:r>
      <w:r w:rsidR="00891290" w:rsidRPr="0047682F">
        <w:rPr>
          <w:rFonts w:hint="eastAsia"/>
          <w:color w:val="000000"/>
        </w:rPr>
        <w:t>（以下「交付規程」という。）</w:t>
      </w:r>
      <w:r w:rsidR="00BD283C" w:rsidRPr="0047682F">
        <w:rPr>
          <w:spacing w:val="-2"/>
        </w:rPr>
        <w:t>第</w:t>
      </w:r>
      <w:r w:rsidR="001B3192">
        <w:rPr>
          <w:rFonts w:hint="eastAsia"/>
          <w:spacing w:val="-2"/>
        </w:rPr>
        <w:t>９</w:t>
      </w:r>
      <w:r w:rsidR="00BD283C" w:rsidRPr="0047682F">
        <w:rPr>
          <w:spacing w:val="-2"/>
        </w:rPr>
        <w:t>条第１項の規定に基づき、計画変更（等）について下記のとおり申請します。</w:t>
      </w:r>
    </w:p>
    <w:p w14:paraId="2281E5B6" w14:textId="77777777" w:rsidR="00BD283C" w:rsidRPr="0047682F" w:rsidRDefault="00BD283C" w:rsidP="00BD283C">
      <w:pPr>
        <w:pStyle w:val="af9"/>
        <w:rPr>
          <w:sz w:val="28"/>
        </w:rPr>
      </w:pPr>
    </w:p>
    <w:p w14:paraId="6C562AE4" w14:textId="77777777" w:rsidR="00BD283C" w:rsidRPr="0047682F" w:rsidRDefault="00BD283C" w:rsidP="00BD283C">
      <w:pPr>
        <w:pStyle w:val="af9"/>
        <w:spacing w:before="1"/>
        <w:ind w:right="186"/>
        <w:jc w:val="center"/>
      </w:pPr>
      <w:r w:rsidRPr="0047682F">
        <w:t>記</w:t>
      </w:r>
    </w:p>
    <w:p w14:paraId="40B85A60" w14:textId="77777777" w:rsidR="00BD283C" w:rsidRPr="0047682F" w:rsidRDefault="00BD283C" w:rsidP="00BD283C">
      <w:pPr>
        <w:pStyle w:val="af9"/>
        <w:rPr>
          <w:sz w:val="20"/>
        </w:rPr>
      </w:pPr>
    </w:p>
    <w:p w14:paraId="7B6FDDED" w14:textId="77777777" w:rsidR="00BD283C" w:rsidRPr="0047682F" w:rsidRDefault="00BD283C" w:rsidP="00BD283C">
      <w:pPr>
        <w:pStyle w:val="af9"/>
        <w:spacing w:before="2"/>
        <w:rPr>
          <w:sz w:val="15"/>
        </w:rPr>
      </w:pPr>
    </w:p>
    <w:p w14:paraId="0DA1D120" w14:textId="77777777" w:rsidR="00BD283C" w:rsidRPr="0012594C" w:rsidRDefault="00BD283C" w:rsidP="0012594C">
      <w:pPr>
        <w:pStyle w:val="af9"/>
        <w:spacing w:before="1" w:line="321" w:lineRule="auto"/>
        <w:ind w:leftChars="-1" w:left="-2" w:right="607" w:firstLineChars="325" w:firstLine="708"/>
        <w:jc w:val="both"/>
        <w:rPr>
          <w:spacing w:val="4"/>
        </w:rPr>
      </w:pPr>
      <w:r w:rsidRPr="0012594C">
        <w:rPr>
          <w:spacing w:val="4"/>
        </w:rPr>
        <w:t>１．変更の内容</w:t>
      </w:r>
    </w:p>
    <w:p w14:paraId="13E06E34" w14:textId="77777777" w:rsidR="00BD283C" w:rsidRPr="0047682F" w:rsidRDefault="00BD283C" w:rsidP="0018711F">
      <w:pPr>
        <w:pStyle w:val="af9"/>
        <w:ind w:leftChars="-1" w:left="-2" w:firstLineChars="71" w:firstLine="142"/>
        <w:rPr>
          <w:sz w:val="20"/>
        </w:rPr>
      </w:pPr>
    </w:p>
    <w:p w14:paraId="23F06F80" w14:textId="77777777" w:rsidR="00BD283C" w:rsidRPr="0047682F" w:rsidRDefault="00BD283C" w:rsidP="0018711F">
      <w:pPr>
        <w:pStyle w:val="af9"/>
        <w:spacing w:before="2"/>
        <w:ind w:leftChars="-1" w:left="-2" w:firstLineChars="71" w:firstLine="106"/>
        <w:rPr>
          <w:sz w:val="15"/>
        </w:rPr>
      </w:pPr>
    </w:p>
    <w:p w14:paraId="59F2343A" w14:textId="77777777" w:rsidR="00BD283C" w:rsidRPr="0047682F" w:rsidRDefault="00BD283C" w:rsidP="0012594C">
      <w:pPr>
        <w:pStyle w:val="af9"/>
        <w:spacing w:before="1" w:line="643" w:lineRule="auto"/>
        <w:ind w:leftChars="-1" w:left="-2" w:right="282" w:firstLineChars="345" w:firstLine="711"/>
        <w:rPr>
          <w:spacing w:val="40"/>
        </w:rPr>
      </w:pPr>
      <w:r w:rsidRPr="0047682F">
        <w:rPr>
          <w:spacing w:val="-2"/>
        </w:rPr>
        <w:t>２．変更を必要とする理由</w:t>
      </w:r>
    </w:p>
    <w:p w14:paraId="3BCA6DC9" w14:textId="77777777" w:rsidR="00BD283C" w:rsidRPr="0047682F" w:rsidRDefault="00BD283C" w:rsidP="0012594C">
      <w:pPr>
        <w:pStyle w:val="af9"/>
        <w:spacing w:before="1" w:line="643" w:lineRule="auto"/>
        <w:ind w:leftChars="-1" w:left="-2" w:right="140" w:firstLineChars="345" w:firstLine="711"/>
      </w:pPr>
      <w:r w:rsidRPr="0047682F">
        <w:rPr>
          <w:spacing w:val="-2"/>
        </w:rPr>
        <w:t>３．変更が補助事業に及ぼす影響</w:t>
      </w:r>
    </w:p>
    <w:p w14:paraId="5FE29441" w14:textId="7349D116" w:rsidR="00BD283C" w:rsidRPr="0047682F" w:rsidRDefault="00BD283C" w:rsidP="0012594C">
      <w:pPr>
        <w:pStyle w:val="af9"/>
        <w:spacing w:line="267" w:lineRule="exact"/>
        <w:ind w:leftChars="-1" w:left="-2" w:firstLineChars="348" w:firstLine="710"/>
      </w:pPr>
      <w:r w:rsidRPr="0047682F">
        <w:rPr>
          <w:spacing w:val="-3"/>
        </w:rPr>
        <w:t>４．変更後の</w:t>
      </w:r>
      <w:r w:rsidR="00A33AB8" w:rsidRPr="0047682F">
        <w:rPr>
          <w:rFonts w:hint="eastAsia"/>
          <w:color w:val="000000" w:themeColor="text1"/>
          <w:spacing w:val="1"/>
        </w:rPr>
        <w:t>間接</w:t>
      </w:r>
      <w:r w:rsidRPr="0047682F">
        <w:rPr>
          <w:spacing w:val="-3"/>
        </w:rPr>
        <w:t>補助事業に要する経費、補助対象経費及び補助金の配分額</w:t>
      </w:r>
    </w:p>
    <w:p w14:paraId="125E7275" w14:textId="77777777" w:rsidR="00BD283C" w:rsidRPr="0047682F" w:rsidRDefault="00BD283C" w:rsidP="0012594C">
      <w:pPr>
        <w:pStyle w:val="af9"/>
        <w:spacing w:before="91" w:line="643" w:lineRule="auto"/>
        <w:ind w:leftChars="-1" w:left="-2" w:right="140" w:firstLineChars="551" w:firstLine="1135"/>
        <w:rPr>
          <w:spacing w:val="-2"/>
        </w:rPr>
      </w:pPr>
      <w:r w:rsidRPr="0047682F">
        <w:rPr>
          <w:spacing w:val="-2"/>
        </w:rPr>
        <w:t>（新旧対比）</w:t>
      </w:r>
    </w:p>
    <w:p w14:paraId="4C59BB1C" w14:textId="77777777" w:rsidR="00BD283C" w:rsidRPr="0047682F" w:rsidRDefault="00BD283C" w:rsidP="0012594C">
      <w:pPr>
        <w:pStyle w:val="af9"/>
        <w:spacing w:before="91" w:line="643" w:lineRule="auto"/>
        <w:ind w:leftChars="-1" w:left="-2" w:right="140" w:firstLineChars="345" w:firstLine="711"/>
      </w:pPr>
      <w:r w:rsidRPr="0047682F">
        <w:rPr>
          <w:spacing w:val="-2"/>
        </w:rPr>
        <w:t>５．同上の算出基礎</w:t>
      </w:r>
    </w:p>
    <w:p w14:paraId="296BFB63" w14:textId="77777777" w:rsidR="00BD283C" w:rsidRPr="0047682F" w:rsidRDefault="00BD283C" w:rsidP="0012594C">
      <w:pPr>
        <w:pStyle w:val="af9"/>
        <w:spacing w:line="267" w:lineRule="exact"/>
        <w:ind w:left="1" w:firstLineChars="274" w:firstLine="564"/>
        <w:rPr>
          <w:spacing w:val="-3"/>
        </w:rPr>
      </w:pPr>
      <w:r w:rsidRPr="0047682F">
        <w:rPr>
          <w:spacing w:val="-2"/>
        </w:rPr>
        <w:t>（注）</w:t>
      </w:r>
      <w:r w:rsidRPr="0047682F">
        <w:rPr>
          <w:spacing w:val="-3"/>
        </w:rPr>
        <w:t>中止又は廃止にあっては、中止又は廃止後の措置を含めてこの様式に準じて申請すること</w:t>
      </w:r>
      <w:r w:rsidRPr="0047682F">
        <w:rPr>
          <w:rFonts w:hint="eastAsia"/>
          <w:spacing w:val="-3"/>
        </w:rPr>
        <w:t>。</w:t>
      </w:r>
    </w:p>
    <w:p w14:paraId="2E97D31E" w14:textId="77777777" w:rsidR="00BD283C" w:rsidRPr="0047682F" w:rsidRDefault="00BD283C" w:rsidP="00BD283C">
      <w:pPr>
        <w:pStyle w:val="af9"/>
        <w:ind w:right="184"/>
        <w:jc w:val="center"/>
        <w:rPr>
          <w:sz w:val="18"/>
          <w:szCs w:val="18"/>
        </w:rPr>
      </w:pPr>
    </w:p>
    <w:p w14:paraId="23373D97" w14:textId="77777777" w:rsidR="0018711F" w:rsidRPr="0047682F" w:rsidRDefault="0018711F">
      <w:pPr>
        <w:widowControl/>
        <w:jc w:val="left"/>
        <w:rPr>
          <w:rFonts w:cs="ＭＳ 明朝"/>
          <w:color w:val="000000"/>
          <w:kern w:val="0"/>
          <w:szCs w:val="21"/>
          <w:lang w:eastAsia="zh-CN"/>
        </w:rPr>
      </w:pPr>
      <w:r w:rsidRPr="0047682F">
        <w:rPr>
          <w:color w:val="000000"/>
          <w:lang w:eastAsia="zh-CN"/>
        </w:rPr>
        <w:br w:type="page"/>
      </w:r>
    </w:p>
    <w:p w14:paraId="10F43E3B" w14:textId="4271CFA1" w:rsidR="00BD283C" w:rsidRPr="0047682F" w:rsidRDefault="00BD283C" w:rsidP="00F035DD">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４</w:t>
      </w:r>
      <w:r w:rsidRPr="0047682F">
        <w:rPr>
          <w:rFonts w:hint="eastAsia"/>
          <w:color w:val="000000"/>
          <w:spacing w:val="0"/>
          <w:lang w:eastAsia="zh-CN"/>
        </w:rPr>
        <w:t>）</w:t>
      </w:r>
    </w:p>
    <w:p w14:paraId="0A733624"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07E70DDF" w14:textId="08BE26BA" w:rsidR="00BD283C" w:rsidRPr="0047682F" w:rsidRDefault="00DB1111" w:rsidP="00F035DD">
      <w:pPr>
        <w:pStyle w:val="a3"/>
        <w:spacing w:line="15" w:lineRule="atLeast"/>
        <w:ind w:left="214" w:right="428" w:hangingChars="100" w:hanging="214"/>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460BE221" w14:textId="07D4C75B" w:rsidR="00BD283C" w:rsidRPr="0047682F" w:rsidRDefault="00BF2800" w:rsidP="0012594C">
      <w:pPr>
        <w:pStyle w:val="a3"/>
        <w:spacing w:line="15" w:lineRule="atLeast"/>
        <w:ind w:leftChars="67" w:left="211" w:hangingChars="33" w:hanging="70"/>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50EED5B8" w14:textId="0E4AA05F" w:rsidR="00BD283C" w:rsidRPr="0047682F" w:rsidRDefault="00BF2800" w:rsidP="0012594C">
      <w:pPr>
        <w:pStyle w:val="a3"/>
        <w:spacing w:line="15" w:lineRule="atLeast"/>
        <w:ind w:leftChars="67" w:left="212" w:hangingChars="33" w:hanging="71"/>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6D5927A8" w14:textId="77777777" w:rsidR="009B30E2" w:rsidRPr="0047682F" w:rsidRDefault="009B30E2" w:rsidP="009B30E2">
      <w:pPr>
        <w:pStyle w:val="a3"/>
        <w:spacing w:line="15" w:lineRule="atLeast"/>
        <w:ind w:firstLineChars="200" w:firstLine="428"/>
        <w:rPr>
          <w:rFonts w:ascii="ＭＳ 明朝" w:hAnsi="ＭＳ 明朝"/>
          <w:color w:val="000000"/>
        </w:rPr>
      </w:pPr>
    </w:p>
    <w:p w14:paraId="10533A91" w14:textId="71E73765"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63FA7AC1"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1B443327"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2D32F926" w14:textId="77777777" w:rsidR="00BD283C" w:rsidRPr="0047682F" w:rsidRDefault="00BD283C" w:rsidP="00E80154">
      <w:pPr>
        <w:pStyle w:val="a3"/>
        <w:spacing w:line="15" w:lineRule="atLeast"/>
        <w:rPr>
          <w:rFonts w:ascii="ＭＳ 明朝" w:hAnsi="ＭＳ 明朝"/>
        </w:rPr>
      </w:pPr>
    </w:p>
    <w:p w14:paraId="178CE812" w14:textId="77777777" w:rsidR="00BD283C" w:rsidRPr="0047682F" w:rsidRDefault="00BD283C" w:rsidP="00E80154">
      <w:pPr>
        <w:pStyle w:val="a3"/>
        <w:spacing w:line="15" w:lineRule="atLeast"/>
        <w:rPr>
          <w:rFonts w:ascii="ＭＳ 明朝" w:hAnsi="ＭＳ 明朝"/>
        </w:rPr>
      </w:pPr>
    </w:p>
    <w:p w14:paraId="13AFB609" w14:textId="24470D6C" w:rsidR="00BD283C" w:rsidRPr="005119A2" w:rsidRDefault="00BF2800" w:rsidP="00BD283C">
      <w:pPr>
        <w:pStyle w:val="af9"/>
        <w:ind w:right="184"/>
        <w:jc w:val="center"/>
      </w:pPr>
      <w:r w:rsidRPr="00796BCE">
        <w:rPr>
          <w:rFonts w:hint="eastAsia"/>
          <w:color w:val="000000"/>
          <w:sz w:val="22"/>
          <w:szCs w:val="22"/>
          <w:lang w:eastAsia="zh-CN"/>
        </w:rPr>
        <w:t>再配達率削減緊急対策事業</w:t>
      </w:r>
      <w:r w:rsidR="00BD283C" w:rsidRPr="005119A2">
        <w:rPr>
          <w:spacing w:val="-3"/>
        </w:rPr>
        <w:t>費補助金事故報告書</w:t>
      </w:r>
    </w:p>
    <w:p w14:paraId="56E73349" w14:textId="77777777" w:rsidR="00BD283C" w:rsidRPr="005119A2" w:rsidRDefault="00BD283C" w:rsidP="00BD283C">
      <w:pPr>
        <w:pStyle w:val="af9"/>
        <w:rPr>
          <w:sz w:val="20"/>
        </w:rPr>
      </w:pPr>
    </w:p>
    <w:p w14:paraId="7EA76450" w14:textId="77777777" w:rsidR="00BD283C" w:rsidRPr="005119A2" w:rsidRDefault="00BD283C" w:rsidP="00BD283C">
      <w:pPr>
        <w:pStyle w:val="af9"/>
        <w:spacing w:before="3"/>
        <w:rPr>
          <w:sz w:val="15"/>
        </w:rPr>
      </w:pPr>
    </w:p>
    <w:p w14:paraId="76C0475F" w14:textId="3F1C231A" w:rsidR="00BD283C" w:rsidRPr="0047682F" w:rsidRDefault="00BF2800" w:rsidP="005119A2">
      <w:pPr>
        <w:pStyle w:val="af9"/>
        <w:spacing w:line="321" w:lineRule="auto"/>
        <w:ind w:left="709" w:right="851" w:firstLine="142"/>
        <w:jc w:val="both"/>
      </w:pPr>
      <w:r w:rsidRPr="00796BCE">
        <w:rPr>
          <w:rFonts w:hint="eastAsia"/>
          <w:color w:val="000000"/>
          <w:sz w:val="22"/>
          <w:szCs w:val="22"/>
          <w:lang w:eastAsia="zh-CN"/>
        </w:rPr>
        <w:t>再配達率削減緊急対策事業</w:t>
      </w:r>
      <w:r w:rsidR="00BD283C" w:rsidRPr="005119A2">
        <w:rPr>
          <w:rFonts w:cs="ＭＳ ゴシック" w:hint="eastAsia"/>
          <w:color w:val="000000"/>
        </w:rPr>
        <w:t>費補助</w:t>
      </w:r>
      <w:r w:rsidR="00BD283C" w:rsidRPr="0047682F">
        <w:rPr>
          <w:rFonts w:cs="ＭＳ ゴシック" w:hint="eastAsia"/>
          <w:color w:val="000000"/>
        </w:rPr>
        <w:t>金交付規程</w:t>
      </w:r>
      <w:r w:rsidR="00891290" w:rsidRPr="0047682F">
        <w:rPr>
          <w:rFonts w:hint="eastAsia"/>
          <w:color w:val="000000"/>
        </w:rPr>
        <w:t>（以下「交付規程」という。）</w:t>
      </w:r>
      <w:r w:rsidR="007474CB" w:rsidRPr="0047682F">
        <w:rPr>
          <w:spacing w:val="-2"/>
        </w:rPr>
        <w:t>第１</w:t>
      </w:r>
      <w:r w:rsidR="001B3192">
        <w:rPr>
          <w:rFonts w:hint="eastAsia"/>
          <w:spacing w:val="-2"/>
        </w:rPr>
        <w:t>２</w:t>
      </w:r>
      <w:r w:rsidR="00BD283C" w:rsidRPr="0047682F">
        <w:rPr>
          <w:spacing w:val="-2"/>
        </w:rPr>
        <w:t>条の規定に基づき、</w:t>
      </w:r>
      <w:r w:rsidR="00A33AB8" w:rsidRPr="0047682F">
        <w:rPr>
          <w:rFonts w:hint="eastAsia"/>
          <w:color w:val="000000" w:themeColor="text1"/>
          <w:spacing w:val="1"/>
        </w:rPr>
        <w:t>間接</w:t>
      </w:r>
      <w:r w:rsidR="00BD283C" w:rsidRPr="0047682F">
        <w:rPr>
          <w:spacing w:val="-2"/>
        </w:rPr>
        <w:t>補助事業の事故について下記のとおり報告します。</w:t>
      </w:r>
    </w:p>
    <w:p w14:paraId="497F0085" w14:textId="77777777" w:rsidR="00BD283C" w:rsidRPr="0047682F" w:rsidRDefault="00BD283C" w:rsidP="00BD283C">
      <w:pPr>
        <w:pStyle w:val="af9"/>
        <w:rPr>
          <w:sz w:val="28"/>
        </w:rPr>
      </w:pPr>
    </w:p>
    <w:p w14:paraId="2843D5A5" w14:textId="77777777" w:rsidR="00BD283C" w:rsidRPr="0047682F" w:rsidRDefault="00BD283C" w:rsidP="00BD283C">
      <w:pPr>
        <w:pStyle w:val="af9"/>
        <w:spacing w:before="1"/>
        <w:ind w:right="186"/>
        <w:jc w:val="center"/>
      </w:pPr>
      <w:r w:rsidRPr="0047682F">
        <w:t>記</w:t>
      </w:r>
    </w:p>
    <w:p w14:paraId="4D67E0ED" w14:textId="77777777" w:rsidR="00BD283C" w:rsidRPr="0047682F" w:rsidRDefault="00BD283C" w:rsidP="00BD283C">
      <w:pPr>
        <w:pStyle w:val="af9"/>
        <w:rPr>
          <w:sz w:val="20"/>
        </w:rPr>
      </w:pPr>
    </w:p>
    <w:p w14:paraId="252CB09A" w14:textId="77777777" w:rsidR="00BD283C" w:rsidRPr="0047682F" w:rsidRDefault="00BD283C" w:rsidP="00BD283C">
      <w:pPr>
        <w:pStyle w:val="af9"/>
        <w:spacing w:before="2"/>
        <w:rPr>
          <w:sz w:val="15"/>
        </w:rPr>
      </w:pPr>
    </w:p>
    <w:p w14:paraId="3E7FC8E1" w14:textId="77777777" w:rsidR="00BD283C" w:rsidRPr="0047682F" w:rsidRDefault="00BD283C" w:rsidP="0012594C">
      <w:pPr>
        <w:pStyle w:val="af9"/>
        <w:ind w:leftChars="-1" w:left="-2" w:firstLineChars="348" w:firstLine="710"/>
        <w:rPr>
          <w:spacing w:val="-3"/>
        </w:rPr>
      </w:pPr>
      <w:r w:rsidRPr="0047682F">
        <w:rPr>
          <w:spacing w:val="-3"/>
        </w:rPr>
        <w:t>１．事故の原因及び内容</w:t>
      </w:r>
    </w:p>
    <w:p w14:paraId="474A3DC6" w14:textId="77777777" w:rsidR="00BD283C" w:rsidRPr="0047682F" w:rsidRDefault="00BD283C" w:rsidP="00BD283C">
      <w:pPr>
        <w:pStyle w:val="af9"/>
      </w:pPr>
    </w:p>
    <w:p w14:paraId="0630AD33" w14:textId="77777777" w:rsidR="00BD283C" w:rsidRPr="0047682F" w:rsidRDefault="00BD283C" w:rsidP="00BD283C">
      <w:pPr>
        <w:pStyle w:val="af9"/>
        <w:rPr>
          <w:sz w:val="20"/>
        </w:rPr>
      </w:pPr>
    </w:p>
    <w:p w14:paraId="14712FF5" w14:textId="77777777" w:rsidR="00BD283C" w:rsidRPr="0047682F" w:rsidRDefault="00BD283C" w:rsidP="00BD283C">
      <w:pPr>
        <w:pStyle w:val="af9"/>
        <w:spacing w:before="2"/>
        <w:rPr>
          <w:sz w:val="15"/>
        </w:rPr>
      </w:pPr>
    </w:p>
    <w:p w14:paraId="554986D8" w14:textId="55F87E3F" w:rsidR="00BD283C" w:rsidRPr="0047682F" w:rsidRDefault="00BD283C" w:rsidP="0012594C">
      <w:pPr>
        <w:pStyle w:val="af9"/>
        <w:spacing w:before="1"/>
        <w:ind w:left="1" w:firstLineChars="343" w:firstLine="707"/>
      </w:pPr>
      <w:r w:rsidRPr="0047682F">
        <w:rPr>
          <w:spacing w:val="-2"/>
        </w:rPr>
        <w:t>２．事故に係る金</w:t>
      </w:r>
      <w:r w:rsidRPr="0047682F">
        <w:rPr>
          <w:spacing w:val="-10"/>
        </w:rPr>
        <w:t>額</w:t>
      </w:r>
      <w:r w:rsidR="0090376A" w:rsidRPr="0047682F">
        <w:tab/>
      </w:r>
      <w:r w:rsidR="0090376A" w:rsidRPr="0047682F">
        <w:tab/>
      </w:r>
      <w:r w:rsidR="0090376A" w:rsidRPr="0047682F">
        <w:tab/>
      </w:r>
      <w:r w:rsidR="0090376A" w:rsidRPr="0047682F">
        <w:tab/>
      </w:r>
      <w:r w:rsidRPr="0047682F">
        <w:rPr>
          <w:spacing w:val="-10"/>
        </w:rPr>
        <w:t>円</w:t>
      </w:r>
    </w:p>
    <w:p w14:paraId="00C6F932" w14:textId="77777777" w:rsidR="00BD283C" w:rsidRPr="0047682F" w:rsidRDefault="00BD283C" w:rsidP="00BD283C">
      <w:pPr>
        <w:pStyle w:val="af9"/>
        <w:rPr>
          <w:sz w:val="20"/>
        </w:rPr>
      </w:pPr>
    </w:p>
    <w:p w14:paraId="6C5295C7" w14:textId="77777777" w:rsidR="00BD283C" w:rsidRPr="0047682F" w:rsidRDefault="00BD283C" w:rsidP="00BD283C">
      <w:pPr>
        <w:pStyle w:val="af9"/>
        <w:spacing w:before="2"/>
        <w:rPr>
          <w:sz w:val="15"/>
        </w:rPr>
      </w:pPr>
    </w:p>
    <w:p w14:paraId="3748F05A" w14:textId="77777777" w:rsidR="00BD283C" w:rsidRPr="0047682F" w:rsidRDefault="00BD283C" w:rsidP="0012594C">
      <w:pPr>
        <w:pStyle w:val="af9"/>
        <w:spacing w:line="643" w:lineRule="auto"/>
        <w:ind w:leftChars="-1" w:left="-2" w:right="-2" w:firstLineChars="345" w:firstLine="711"/>
        <w:rPr>
          <w:spacing w:val="80"/>
        </w:rPr>
      </w:pPr>
      <w:r w:rsidRPr="0047682F">
        <w:rPr>
          <w:spacing w:val="-2"/>
        </w:rPr>
        <w:t>３．事故に対して採った措置</w:t>
      </w:r>
      <w:r w:rsidRPr="0047682F">
        <w:rPr>
          <w:spacing w:val="80"/>
        </w:rPr>
        <w:t xml:space="preserve"> </w:t>
      </w:r>
    </w:p>
    <w:p w14:paraId="043971DC" w14:textId="77777777" w:rsidR="00BD283C" w:rsidRPr="0047682F" w:rsidRDefault="00BD283C" w:rsidP="00F035DD">
      <w:pPr>
        <w:pStyle w:val="af9"/>
        <w:spacing w:line="643" w:lineRule="auto"/>
        <w:ind w:right="6666"/>
        <w:rPr>
          <w:spacing w:val="80"/>
        </w:rPr>
      </w:pPr>
    </w:p>
    <w:p w14:paraId="2AD1AB23" w14:textId="495151B3" w:rsidR="00BD283C" w:rsidRPr="0047682F" w:rsidRDefault="00BD283C" w:rsidP="0012594C">
      <w:pPr>
        <w:pStyle w:val="af9"/>
        <w:spacing w:line="643" w:lineRule="auto"/>
        <w:ind w:leftChars="-1" w:left="-2" w:right="140" w:firstLineChars="345" w:firstLine="711"/>
      </w:pPr>
      <w:r w:rsidRPr="0047682F">
        <w:rPr>
          <w:spacing w:val="-2"/>
        </w:rPr>
        <w:t>４．</w:t>
      </w:r>
      <w:r w:rsidR="00A33AB8" w:rsidRPr="0047682F">
        <w:rPr>
          <w:rFonts w:hint="eastAsia"/>
          <w:color w:val="000000" w:themeColor="text1"/>
          <w:spacing w:val="1"/>
        </w:rPr>
        <w:t>間接</w:t>
      </w:r>
      <w:r w:rsidRPr="0047682F">
        <w:rPr>
          <w:spacing w:val="-2"/>
        </w:rPr>
        <w:t>補助事業の遂行及び完了の予定</w:t>
      </w:r>
    </w:p>
    <w:p w14:paraId="489F299E" w14:textId="77777777" w:rsidR="00BD283C" w:rsidRPr="0047682F" w:rsidRDefault="00BD283C" w:rsidP="00BD283C">
      <w:pPr>
        <w:pStyle w:val="af9"/>
        <w:ind w:right="181"/>
        <w:jc w:val="center"/>
        <w:rPr>
          <w:sz w:val="18"/>
          <w:szCs w:val="18"/>
        </w:rPr>
      </w:pPr>
    </w:p>
    <w:p w14:paraId="4025866D"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06560929" w14:textId="6480E6DD" w:rsidR="00BD283C" w:rsidRPr="0047682F" w:rsidRDefault="00BD283C" w:rsidP="0032044C">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５</w:t>
      </w:r>
      <w:r w:rsidRPr="0047682F">
        <w:rPr>
          <w:rFonts w:hint="eastAsia"/>
          <w:color w:val="000000"/>
          <w:spacing w:val="0"/>
          <w:lang w:eastAsia="zh-CN"/>
        </w:rPr>
        <w:t>）</w:t>
      </w:r>
    </w:p>
    <w:p w14:paraId="1247B57A"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707DCAF8" w14:textId="69471D71" w:rsidR="00BD283C" w:rsidRPr="0047682F" w:rsidRDefault="00DB1111" w:rsidP="0032044C">
      <w:pPr>
        <w:pStyle w:val="a3"/>
        <w:spacing w:line="15" w:lineRule="atLeast"/>
        <w:ind w:left="214" w:right="428" w:hangingChars="100" w:hanging="214"/>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24E07632" w14:textId="0C5307CC" w:rsidR="00BD283C" w:rsidRPr="0047682F" w:rsidRDefault="00BF2800" w:rsidP="0012594C">
      <w:pPr>
        <w:pStyle w:val="a3"/>
        <w:spacing w:line="15" w:lineRule="atLeast"/>
        <w:ind w:leftChars="67" w:left="211" w:hangingChars="33" w:hanging="70"/>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5223176E" w14:textId="00C426EF" w:rsidR="00BD283C" w:rsidRPr="0047682F" w:rsidRDefault="00BF2800" w:rsidP="0012594C">
      <w:pPr>
        <w:pStyle w:val="a3"/>
        <w:spacing w:line="15" w:lineRule="atLeast"/>
        <w:ind w:leftChars="67" w:left="212" w:hangingChars="33" w:hanging="71"/>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226B2E5F" w14:textId="77777777" w:rsidR="009B30E2" w:rsidRPr="0047682F" w:rsidRDefault="009B30E2" w:rsidP="009B30E2">
      <w:pPr>
        <w:pStyle w:val="a3"/>
        <w:spacing w:line="15" w:lineRule="atLeast"/>
        <w:ind w:firstLineChars="200" w:firstLine="428"/>
        <w:rPr>
          <w:rFonts w:ascii="ＭＳ 明朝" w:hAnsi="ＭＳ 明朝"/>
          <w:color w:val="000000"/>
        </w:rPr>
      </w:pPr>
    </w:p>
    <w:p w14:paraId="04DEA5C4" w14:textId="4FB82E79"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6C8A0CF8"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07206BDA"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56510E1A" w14:textId="77777777" w:rsidR="00BD283C" w:rsidRPr="0047682F" w:rsidRDefault="00BD283C" w:rsidP="0032044C">
      <w:pPr>
        <w:pStyle w:val="a3"/>
        <w:spacing w:line="15" w:lineRule="atLeast"/>
        <w:ind w:left="214" w:hangingChars="100" w:hanging="214"/>
        <w:jc w:val="right"/>
        <w:rPr>
          <w:rFonts w:ascii="ＭＳ 明朝" w:hAnsi="ＭＳ 明朝"/>
        </w:rPr>
      </w:pPr>
    </w:p>
    <w:p w14:paraId="7E96DF52" w14:textId="77777777" w:rsidR="00BD283C" w:rsidRPr="0047682F" w:rsidRDefault="00BD283C" w:rsidP="0032044C">
      <w:pPr>
        <w:pStyle w:val="a3"/>
        <w:spacing w:line="15" w:lineRule="atLeast"/>
        <w:ind w:left="214" w:hangingChars="100" w:hanging="214"/>
        <w:rPr>
          <w:rFonts w:ascii="ＭＳ 明朝" w:hAnsi="ＭＳ 明朝"/>
        </w:rPr>
      </w:pPr>
    </w:p>
    <w:p w14:paraId="7D0251DC" w14:textId="77777777" w:rsidR="00BD283C" w:rsidRPr="0047682F" w:rsidRDefault="00BD283C" w:rsidP="0032044C">
      <w:pPr>
        <w:pStyle w:val="a3"/>
        <w:spacing w:line="15" w:lineRule="atLeast"/>
        <w:ind w:left="214" w:hangingChars="100" w:hanging="214"/>
        <w:rPr>
          <w:rFonts w:ascii="ＭＳ 明朝" w:hAnsi="ＭＳ 明朝"/>
        </w:rPr>
      </w:pPr>
    </w:p>
    <w:p w14:paraId="5D0B558A" w14:textId="729F8E4F" w:rsidR="00BD283C" w:rsidRPr="005119A2" w:rsidRDefault="00BF2800" w:rsidP="0032044C">
      <w:pPr>
        <w:pStyle w:val="af9"/>
        <w:ind w:left="220" w:right="184" w:hangingChars="100" w:hanging="220"/>
        <w:jc w:val="center"/>
      </w:pPr>
      <w:r w:rsidRPr="00796BCE">
        <w:rPr>
          <w:rFonts w:hint="eastAsia"/>
          <w:color w:val="000000"/>
          <w:sz w:val="22"/>
          <w:szCs w:val="22"/>
          <w:lang w:eastAsia="zh-CN"/>
        </w:rPr>
        <w:t>再配達率削減緊急対策事業</w:t>
      </w:r>
      <w:r w:rsidR="00BD283C" w:rsidRPr="005119A2">
        <w:rPr>
          <w:spacing w:val="-3"/>
        </w:rPr>
        <w:t>費</w:t>
      </w:r>
      <w:r w:rsidR="00017CCA" w:rsidRPr="005119A2">
        <w:rPr>
          <w:spacing w:val="-3"/>
        </w:rPr>
        <w:t>間接</w:t>
      </w:r>
      <w:r w:rsidR="00BD283C" w:rsidRPr="005119A2">
        <w:rPr>
          <w:rFonts w:hint="eastAsia"/>
          <w:spacing w:val="-3"/>
        </w:rPr>
        <w:t>補助事業経費の使用状況報告書</w:t>
      </w:r>
    </w:p>
    <w:p w14:paraId="16DD6946" w14:textId="77777777" w:rsidR="00BD283C" w:rsidRPr="005119A2" w:rsidRDefault="00BD283C" w:rsidP="0032044C">
      <w:pPr>
        <w:pStyle w:val="af9"/>
        <w:ind w:left="200" w:hangingChars="100" w:hanging="200"/>
        <w:rPr>
          <w:sz w:val="20"/>
        </w:rPr>
      </w:pPr>
    </w:p>
    <w:p w14:paraId="471C699D" w14:textId="77777777" w:rsidR="00BD283C" w:rsidRPr="005119A2" w:rsidRDefault="00BD283C" w:rsidP="0032044C">
      <w:pPr>
        <w:pStyle w:val="af9"/>
        <w:spacing w:before="3"/>
        <w:ind w:left="150" w:hangingChars="100" w:hanging="150"/>
        <w:rPr>
          <w:sz w:val="15"/>
        </w:rPr>
      </w:pPr>
    </w:p>
    <w:p w14:paraId="280C74F1" w14:textId="5A27B144" w:rsidR="00BD283C" w:rsidRPr="0047682F" w:rsidRDefault="00BF2800" w:rsidP="005119A2">
      <w:pPr>
        <w:pStyle w:val="af9"/>
        <w:spacing w:line="321" w:lineRule="auto"/>
        <w:ind w:leftChars="337" w:left="708" w:right="851" w:firstLineChars="68" w:firstLine="150"/>
        <w:jc w:val="both"/>
      </w:pPr>
      <w:r w:rsidRPr="00796BCE">
        <w:rPr>
          <w:rFonts w:hint="eastAsia"/>
          <w:color w:val="000000"/>
          <w:sz w:val="22"/>
          <w:szCs w:val="22"/>
          <w:lang w:eastAsia="zh-CN"/>
        </w:rPr>
        <w:t>再配達率削減緊急対策事業</w:t>
      </w:r>
      <w:r w:rsidR="00BD283C" w:rsidRPr="0047682F">
        <w:rPr>
          <w:rFonts w:cs="ＭＳ ゴシック" w:hint="eastAsia"/>
          <w:color w:val="000000"/>
        </w:rPr>
        <w:t>費補助金交付規程</w:t>
      </w:r>
      <w:r w:rsidR="00891290" w:rsidRPr="0047682F">
        <w:rPr>
          <w:rFonts w:hint="eastAsia"/>
          <w:color w:val="000000"/>
        </w:rPr>
        <w:t>（以下「交付規程」という。）</w:t>
      </w:r>
      <w:r w:rsidR="007474CB" w:rsidRPr="0047682F">
        <w:rPr>
          <w:spacing w:val="-2"/>
        </w:rPr>
        <w:t>第１</w:t>
      </w:r>
      <w:r w:rsidR="001B3192">
        <w:rPr>
          <w:rFonts w:hint="eastAsia"/>
          <w:spacing w:val="-2"/>
        </w:rPr>
        <w:t>３</w:t>
      </w:r>
      <w:r w:rsidR="00BD283C" w:rsidRPr="0047682F">
        <w:rPr>
          <w:spacing w:val="-2"/>
        </w:rPr>
        <w:t>条の規定に基づき、下記のとおり報告しま</w:t>
      </w:r>
      <w:r w:rsidR="00BD283C" w:rsidRPr="0047682F">
        <w:rPr>
          <w:spacing w:val="-6"/>
        </w:rPr>
        <w:t>す。</w:t>
      </w:r>
    </w:p>
    <w:p w14:paraId="00EF1147" w14:textId="77777777" w:rsidR="00BD283C" w:rsidRPr="0047682F" w:rsidRDefault="00BD283C" w:rsidP="0032044C">
      <w:pPr>
        <w:pStyle w:val="af9"/>
        <w:ind w:left="280" w:hangingChars="100" w:hanging="280"/>
        <w:rPr>
          <w:sz w:val="28"/>
        </w:rPr>
      </w:pPr>
    </w:p>
    <w:p w14:paraId="6E768E75" w14:textId="77777777" w:rsidR="00BD283C" w:rsidRPr="0047682F" w:rsidRDefault="00BD283C" w:rsidP="0032044C">
      <w:pPr>
        <w:pStyle w:val="af9"/>
        <w:spacing w:before="1"/>
        <w:ind w:left="210" w:right="186" w:hangingChars="100" w:hanging="210"/>
        <w:jc w:val="center"/>
      </w:pPr>
      <w:r w:rsidRPr="0047682F">
        <w:t>記</w:t>
      </w:r>
    </w:p>
    <w:p w14:paraId="55440B26" w14:textId="77777777" w:rsidR="00BD283C" w:rsidRPr="0047682F" w:rsidRDefault="00BD283C" w:rsidP="0032044C">
      <w:pPr>
        <w:pStyle w:val="af9"/>
        <w:ind w:left="200" w:hangingChars="100" w:hanging="200"/>
        <w:rPr>
          <w:sz w:val="20"/>
        </w:rPr>
      </w:pPr>
    </w:p>
    <w:p w14:paraId="2E6CA4B8" w14:textId="77777777" w:rsidR="00BD283C" w:rsidRPr="0047682F" w:rsidRDefault="00BD283C" w:rsidP="0032044C">
      <w:pPr>
        <w:pStyle w:val="af9"/>
        <w:spacing w:before="2"/>
        <w:ind w:left="150" w:hangingChars="100" w:hanging="150"/>
        <w:rPr>
          <w:sz w:val="15"/>
        </w:rPr>
      </w:pPr>
    </w:p>
    <w:p w14:paraId="18F8009C" w14:textId="67DBA7C1" w:rsidR="00BD283C" w:rsidRPr="0047682F" w:rsidRDefault="00BD283C" w:rsidP="0012594C">
      <w:pPr>
        <w:pStyle w:val="af9"/>
        <w:ind w:leftChars="97" w:left="204" w:firstLineChars="247" w:firstLine="504"/>
      </w:pPr>
      <w:r w:rsidRPr="0047682F">
        <w:rPr>
          <w:spacing w:val="-3"/>
        </w:rPr>
        <w:t>１．</w:t>
      </w:r>
      <w:r w:rsidR="00A33AB8" w:rsidRPr="0047682F">
        <w:rPr>
          <w:rFonts w:hint="eastAsia"/>
          <w:color w:val="000000" w:themeColor="text1"/>
          <w:spacing w:val="1"/>
        </w:rPr>
        <w:t>間接</w:t>
      </w:r>
      <w:r w:rsidRPr="0047682F">
        <w:rPr>
          <w:spacing w:val="-3"/>
        </w:rPr>
        <w:t>補助事業の遂行状況</w:t>
      </w:r>
    </w:p>
    <w:p w14:paraId="7D3C2B5F" w14:textId="77777777" w:rsidR="00BD283C" w:rsidRPr="0047682F" w:rsidRDefault="00BD283C" w:rsidP="0032044C">
      <w:pPr>
        <w:pStyle w:val="af9"/>
        <w:ind w:left="200" w:hangingChars="100" w:hanging="200"/>
        <w:rPr>
          <w:sz w:val="20"/>
        </w:rPr>
      </w:pPr>
    </w:p>
    <w:p w14:paraId="0858DF64" w14:textId="77777777" w:rsidR="00BD283C" w:rsidRPr="0047682F" w:rsidRDefault="00BD283C" w:rsidP="0032044C">
      <w:pPr>
        <w:pStyle w:val="af9"/>
        <w:spacing w:before="2"/>
        <w:ind w:left="150" w:hangingChars="100" w:hanging="150"/>
        <w:rPr>
          <w:sz w:val="15"/>
        </w:rPr>
      </w:pPr>
    </w:p>
    <w:p w14:paraId="547EA6D0" w14:textId="77777777" w:rsidR="00BD283C" w:rsidRPr="0047682F" w:rsidRDefault="00BD283C" w:rsidP="0032044C">
      <w:pPr>
        <w:pStyle w:val="af9"/>
        <w:spacing w:before="2"/>
        <w:ind w:left="150" w:hangingChars="100" w:hanging="150"/>
        <w:rPr>
          <w:sz w:val="15"/>
        </w:rPr>
      </w:pPr>
    </w:p>
    <w:p w14:paraId="19D26F34" w14:textId="77777777" w:rsidR="00BD283C" w:rsidRPr="0047682F" w:rsidRDefault="00BD283C" w:rsidP="0032044C">
      <w:pPr>
        <w:pStyle w:val="af9"/>
        <w:spacing w:before="2"/>
        <w:ind w:left="150" w:hangingChars="100" w:hanging="150"/>
        <w:rPr>
          <w:sz w:val="15"/>
        </w:rPr>
      </w:pPr>
    </w:p>
    <w:p w14:paraId="3900D81C" w14:textId="77777777" w:rsidR="00BD283C" w:rsidRPr="0047682F" w:rsidRDefault="00BD283C" w:rsidP="0032044C">
      <w:pPr>
        <w:pStyle w:val="af9"/>
        <w:spacing w:before="2"/>
        <w:ind w:left="150" w:hangingChars="100" w:hanging="150"/>
        <w:rPr>
          <w:sz w:val="15"/>
        </w:rPr>
      </w:pPr>
    </w:p>
    <w:p w14:paraId="706F892E" w14:textId="77777777" w:rsidR="00BD283C" w:rsidRPr="0047682F" w:rsidRDefault="00BD283C" w:rsidP="0032044C">
      <w:pPr>
        <w:pStyle w:val="af9"/>
        <w:spacing w:before="2"/>
        <w:ind w:left="150" w:hangingChars="100" w:hanging="150"/>
        <w:rPr>
          <w:sz w:val="15"/>
        </w:rPr>
      </w:pPr>
    </w:p>
    <w:p w14:paraId="01EE8FD8" w14:textId="77777777" w:rsidR="00BD283C" w:rsidRPr="0047682F" w:rsidRDefault="00BD283C" w:rsidP="0012594C">
      <w:pPr>
        <w:pStyle w:val="af9"/>
        <w:spacing w:before="1"/>
        <w:ind w:leftChars="97" w:left="204" w:firstLineChars="247" w:firstLine="504"/>
      </w:pPr>
      <w:r w:rsidRPr="0047682F">
        <w:rPr>
          <w:spacing w:val="-3"/>
        </w:rPr>
        <w:t>２．補助対象経費の区分別収支概要</w:t>
      </w:r>
    </w:p>
    <w:p w14:paraId="3810F4C3" w14:textId="77777777" w:rsidR="00BD283C" w:rsidRPr="0047682F" w:rsidRDefault="00BD283C" w:rsidP="0032044C">
      <w:pPr>
        <w:pStyle w:val="af9"/>
        <w:ind w:left="180" w:right="181" w:hangingChars="100" w:hanging="180"/>
        <w:jc w:val="center"/>
        <w:rPr>
          <w:sz w:val="18"/>
          <w:szCs w:val="18"/>
        </w:rPr>
      </w:pPr>
    </w:p>
    <w:p w14:paraId="524A2390"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1CD58AE3" w14:textId="7AA2CAC7" w:rsidR="00BD283C" w:rsidRPr="0047682F" w:rsidRDefault="00BD283C" w:rsidP="00907A83">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６</w:t>
      </w:r>
      <w:r w:rsidRPr="0047682F">
        <w:rPr>
          <w:rFonts w:hint="eastAsia"/>
          <w:color w:val="000000"/>
          <w:spacing w:val="0"/>
          <w:lang w:eastAsia="zh-CN"/>
        </w:rPr>
        <w:t>）</w:t>
      </w:r>
    </w:p>
    <w:p w14:paraId="69B324F7"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2CB06F46" w14:textId="133C9C7B" w:rsidR="00BD283C" w:rsidRPr="0047682F" w:rsidRDefault="00DB1111" w:rsidP="00907A83">
      <w:pPr>
        <w:pStyle w:val="a3"/>
        <w:spacing w:line="15" w:lineRule="atLeast"/>
        <w:ind w:left="214" w:right="428" w:hangingChars="100" w:hanging="214"/>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07A99A63" w14:textId="0BFCDD00" w:rsidR="00BD283C" w:rsidRPr="0047682F" w:rsidRDefault="00BF2800" w:rsidP="0012594C">
      <w:pPr>
        <w:pStyle w:val="a3"/>
        <w:spacing w:line="15" w:lineRule="atLeast"/>
        <w:ind w:leftChars="67" w:left="212" w:hangingChars="33" w:hanging="71"/>
        <w:rPr>
          <w:rFonts w:ascii="ＭＳ 明朝" w:hAnsi="ＭＳ 明朝"/>
          <w:color w:val="000000"/>
          <w:lang w:eastAsia="zh-TW"/>
        </w:rPr>
      </w:pPr>
      <w:r>
        <w:rPr>
          <w:rFonts w:ascii="ＭＳ 明朝" w:hAnsi="ＭＳ 明朝" w:hint="eastAsia"/>
          <w:color w:val="000000"/>
          <w:lang w:eastAsia="zh-TW"/>
        </w:rPr>
        <w:t>一般社団法人国際物流総合研究所</w:t>
      </w:r>
    </w:p>
    <w:p w14:paraId="10948629" w14:textId="3240F16E" w:rsidR="00BD283C" w:rsidRPr="0047682F" w:rsidRDefault="00BF2800" w:rsidP="0012594C">
      <w:pPr>
        <w:pStyle w:val="a3"/>
        <w:spacing w:line="15" w:lineRule="atLeast"/>
        <w:ind w:leftChars="67" w:left="212" w:hangingChars="33" w:hanging="71"/>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01D63116" w14:textId="77777777" w:rsidR="009B30E2" w:rsidRPr="0047682F" w:rsidRDefault="009B30E2" w:rsidP="009B30E2">
      <w:pPr>
        <w:pStyle w:val="a3"/>
        <w:spacing w:line="15" w:lineRule="atLeast"/>
        <w:ind w:firstLineChars="200" w:firstLine="428"/>
        <w:rPr>
          <w:rFonts w:ascii="ＭＳ 明朝" w:hAnsi="ＭＳ 明朝"/>
          <w:color w:val="000000"/>
        </w:rPr>
      </w:pPr>
    </w:p>
    <w:p w14:paraId="1125D6E3" w14:textId="70BF821C"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73B1774A"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7A3A44E5"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4A66983D" w14:textId="77777777" w:rsidR="00BD283C" w:rsidRPr="0047682F" w:rsidRDefault="00BD283C" w:rsidP="00301984">
      <w:pPr>
        <w:pStyle w:val="a3"/>
        <w:spacing w:line="15" w:lineRule="atLeast"/>
        <w:jc w:val="right"/>
        <w:rPr>
          <w:rFonts w:ascii="ＭＳ 明朝" w:hAnsi="ＭＳ 明朝"/>
        </w:rPr>
      </w:pPr>
    </w:p>
    <w:p w14:paraId="5CEB3C5E" w14:textId="77777777" w:rsidR="00BD283C" w:rsidRPr="0047682F" w:rsidRDefault="00BD283C" w:rsidP="00E80154">
      <w:pPr>
        <w:pStyle w:val="a3"/>
        <w:spacing w:line="15" w:lineRule="atLeast"/>
        <w:rPr>
          <w:rFonts w:ascii="ＭＳ 明朝" w:hAnsi="ＭＳ 明朝"/>
        </w:rPr>
      </w:pPr>
    </w:p>
    <w:p w14:paraId="4777C4AE" w14:textId="77777777" w:rsidR="00BD283C" w:rsidRPr="0047682F" w:rsidRDefault="00BD283C" w:rsidP="00E80154">
      <w:pPr>
        <w:pStyle w:val="a3"/>
        <w:spacing w:line="15" w:lineRule="atLeast"/>
        <w:rPr>
          <w:rFonts w:ascii="ＭＳ 明朝" w:hAnsi="ＭＳ 明朝"/>
        </w:rPr>
      </w:pPr>
    </w:p>
    <w:p w14:paraId="58C11B94" w14:textId="04812DFA" w:rsidR="00BD283C" w:rsidRPr="005119A2" w:rsidRDefault="00BF2800" w:rsidP="00BD283C">
      <w:pPr>
        <w:pStyle w:val="af9"/>
        <w:ind w:right="184"/>
        <w:jc w:val="center"/>
      </w:pPr>
      <w:r w:rsidRPr="00796BCE">
        <w:rPr>
          <w:rFonts w:hint="eastAsia"/>
          <w:color w:val="000000"/>
          <w:sz w:val="22"/>
          <w:szCs w:val="22"/>
          <w:lang w:eastAsia="zh-CN"/>
        </w:rPr>
        <w:t>再配達率削減緊急対策事業</w:t>
      </w:r>
      <w:r w:rsidR="00BD283C" w:rsidRPr="005119A2">
        <w:rPr>
          <w:spacing w:val="-3"/>
        </w:rPr>
        <w:t>費補助金実績報告書</w:t>
      </w:r>
    </w:p>
    <w:p w14:paraId="034BEAD7" w14:textId="77777777" w:rsidR="00BD283C" w:rsidRPr="005119A2" w:rsidRDefault="00BD283C" w:rsidP="00BD283C">
      <w:pPr>
        <w:pStyle w:val="af9"/>
        <w:rPr>
          <w:sz w:val="20"/>
        </w:rPr>
      </w:pPr>
    </w:p>
    <w:p w14:paraId="127CE711" w14:textId="77777777" w:rsidR="00BD283C" w:rsidRPr="005119A2" w:rsidRDefault="00BD283C" w:rsidP="00BD283C">
      <w:pPr>
        <w:pStyle w:val="af9"/>
        <w:spacing w:before="3"/>
        <w:rPr>
          <w:sz w:val="15"/>
        </w:rPr>
      </w:pPr>
    </w:p>
    <w:p w14:paraId="5CB92A0E" w14:textId="462431E5" w:rsidR="00BD283C" w:rsidRPr="0047682F" w:rsidRDefault="00BF2800" w:rsidP="005119A2">
      <w:pPr>
        <w:pStyle w:val="af9"/>
        <w:spacing w:line="321" w:lineRule="auto"/>
        <w:ind w:leftChars="337" w:left="708" w:rightChars="405" w:right="850" w:firstLine="142"/>
        <w:jc w:val="both"/>
      </w:pPr>
      <w:r w:rsidRPr="00796BCE">
        <w:rPr>
          <w:rFonts w:hint="eastAsia"/>
          <w:color w:val="000000"/>
          <w:sz w:val="22"/>
          <w:szCs w:val="22"/>
          <w:lang w:eastAsia="zh-CN"/>
        </w:rPr>
        <w:t>再配達率削減緊急対策事業</w:t>
      </w:r>
      <w:r w:rsidR="00BD283C" w:rsidRPr="005119A2">
        <w:rPr>
          <w:rFonts w:cs="ＭＳ ゴシック" w:hint="eastAsia"/>
          <w:color w:val="000000"/>
        </w:rPr>
        <w:t>費補助</w:t>
      </w:r>
      <w:r w:rsidR="00BD283C" w:rsidRPr="0047682F">
        <w:rPr>
          <w:rFonts w:cs="ＭＳ ゴシック" w:hint="eastAsia"/>
          <w:color w:val="000000"/>
        </w:rPr>
        <w:t>金交付規程</w:t>
      </w:r>
      <w:r w:rsidR="00BD283C" w:rsidRPr="0047682F">
        <w:rPr>
          <w:rFonts w:hint="eastAsia"/>
          <w:color w:val="000000"/>
        </w:rPr>
        <w:t>（以下「交付規程」という。）</w:t>
      </w:r>
      <w:r w:rsidR="007474CB" w:rsidRPr="0047682F">
        <w:rPr>
          <w:spacing w:val="-2"/>
        </w:rPr>
        <w:t>第１</w:t>
      </w:r>
      <w:r w:rsidR="001B3192">
        <w:rPr>
          <w:rFonts w:hint="eastAsia"/>
          <w:spacing w:val="-2"/>
        </w:rPr>
        <w:t>４</w:t>
      </w:r>
      <w:r w:rsidR="00BD283C" w:rsidRPr="0047682F">
        <w:rPr>
          <w:spacing w:val="-2"/>
        </w:rPr>
        <w:t>条第１項の規定に基づき、下記のとおり報告します。</w:t>
      </w:r>
    </w:p>
    <w:p w14:paraId="468F3261" w14:textId="77777777" w:rsidR="00BD283C" w:rsidRPr="0047682F" w:rsidRDefault="00BD283C" w:rsidP="00BD283C">
      <w:pPr>
        <w:pStyle w:val="af9"/>
        <w:rPr>
          <w:sz w:val="28"/>
        </w:rPr>
      </w:pPr>
    </w:p>
    <w:p w14:paraId="7E8C7E2A" w14:textId="77777777" w:rsidR="00BD283C" w:rsidRPr="0047682F" w:rsidRDefault="00BD283C" w:rsidP="00BD283C">
      <w:pPr>
        <w:pStyle w:val="af9"/>
        <w:spacing w:before="1"/>
        <w:ind w:right="186"/>
        <w:jc w:val="center"/>
      </w:pPr>
      <w:r w:rsidRPr="0047682F">
        <w:t>記</w:t>
      </w:r>
    </w:p>
    <w:p w14:paraId="6ED103AC" w14:textId="77777777" w:rsidR="00BD283C" w:rsidRPr="0047682F" w:rsidRDefault="00BD283C" w:rsidP="00BD283C">
      <w:pPr>
        <w:pStyle w:val="af9"/>
        <w:spacing w:before="2"/>
        <w:rPr>
          <w:sz w:val="15"/>
        </w:rPr>
      </w:pPr>
    </w:p>
    <w:p w14:paraId="6386C568" w14:textId="7DEF54B2" w:rsidR="00BD283C" w:rsidRPr="0047682F" w:rsidRDefault="00BD283C" w:rsidP="0012594C">
      <w:pPr>
        <w:pStyle w:val="af9"/>
        <w:ind w:leftChars="-1" w:left="-2" w:firstLineChars="348" w:firstLine="710"/>
      </w:pPr>
      <w:r w:rsidRPr="0047682F">
        <w:rPr>
          <w:spacing w:val="-3"/>
        </w:rPr>
        <w:t>１．実施した</w:t>
      </w:r>
      <w:r w:rsidR="00A33AB8" w:rsidRPr="0047682F">
        <w:rPr>
          <w:rFonts w:hint="eastAsia"/>
          <w:color w:val="000000" w:themeColor="text1"/>
          <w:spacing w:val="1"/>
        </w:rPr>
        <w:t>間接</w:t>
      </w:r>
      <w:r w:rsidRPr="0047682F">
        <w:rPr>
          <w:spacing w:val="-3"/>
        </w:rPr>
        <w:t>補助事業</w:t>
      </w:r>
    </w:p>
    <w:p w14:paraId="44502496" w14:textId="6191197D" w:rsidR="00BD283C" w:rsidRPr="0047682F" w:rsidRDefault="00BD283C" w:rsidP="0012594C">
      <w:pPr>
        <w:pStyle w:val="af9"/>
        <w:spacing w:before="91"/>
        <w:ind w:leftChars="-1" w:left="-2" w:firstLineChars="483" w:firstLine="995"/>
      </w:pPr>
      <w:r w:rsidRPr="0047682F">
        <w:rPr>
          <w:spacing w:val="-2"/>
        </w:rPr>
        <w:t>（１）</w:t>
      </w:r>
      <w:r w:rsidR="00A33AB8" w:rsidRPr="0047682F">
        <w:rPr>
          <w:rFonts w:hint="eastAsia"/>
          <w:color w:val="000000" w:themeColor="text1"/>
          <w:spacing w:val="1"/>
        </w:rPr>
        <w:t>間接</w:t>
      </w:r>
      <w:r w:rsidRPr="0047682F">
        <w:rPr>
          <w:spacing w:val="-4"/>
        </w:rPr>
        <w:t>補助事業の内容</w:t>
      </w:r>
    </w:p>
    <w:p w14:paraId="5198675B" w14:textId="77777777" w:rsidR="00BD283C" w:rsidRPr="0047682F" w:rsidRDefault="00BD283C" w:rsidP="0012594C">
      <w:pPr>
        <w:pStyle w:val="af9"/>
        <w:spacing w:before="91"/>
        <w:ind w:leftChars="-1" w:left="-2" w:firstLineChars="483" w:firstLine="995"/>
      </w:pPr>
      <w:r w:rsidRPr="0047682F">
        <w:rPr>
          <w:spacing w:val="-2"/>
        </w:rPr>
        <w:t>（２）</w:t>
      </w:r>
      <w:r w:rsidRPr="0047682F">
        <w:rPr>
          <w:spacing w:val="-3"/>
        </w:rPr>
        <w:t>重点的に実施した事項</w:t>
      </w:r>
    </w:p>
    <w:p w14:paraId="5EC1F83B" w14:textId="45C500A7" w:rsidR="00BD283C" w:rsidRPr="0047682F" w:rsidRDefault="00BD283C" w:rsidP="0012594C">
      <w:pPr>
        <w:pStyle w:val="af9"/>
        <w:spacing w:before="91"/>
        <w:ind w:leftChars="-1" w:left="-2" w:firstLineChars="483" w:firstLine="995"/>
      </w:pPr>
      <w:r w:rsidRPr="0047682F">
        <w:rPr>
          <w:spacing w:val="-2"/>
        </w:rPr>
        <w:t>（３）</w:t>
      </w:r>
      <w:r w:rsidR="00A33AB8" w:rsidRPr="0047682F">
        <w:rPr>
          <w:rFonts w:hint="eastAsia"/>
          <w:color w:val="000000" w:themeColor="text1"/>
          <w:spacing w:val="1"/>
        </w:rPr>
        <w:t>間接</w:t>
      </w:r>
      <w:r w:rsidRPr="0047682F">
        <w:rPr>
          <w:spacing w:val="-4"/>
        </w:rPr>
        <w:t>補助事業の効果</w:t>
      </w:r>
      <w:r w:rsidR="00B677C0">
        <w:rPr>
          <w:rFonts w:hint="eastAsia"/>
          <w:spacing w:val="-4"/>
        </w:rPr>
        <w:t>（別紙１）</w:t>
      </w:r>
    </w:p>
    <w:p w14:paraId="525CD808" w14:textId="77777777" w:rsidR="00BD283C" w:rsidRPr="0047682F" w:rsidRDefault="00BD283C" w:rsidP="00907A83">
      <w:pPr>
        <w:pStyle w:val="af9"/>
        <w:spacing w:before="3"/>
        <w:ind w:leftChars="-1" w:left="-2" w:firstLineChars="70" w:firstLine="105"/>
        <w:rPr>
          <w:sz w:val="15"/>
        </w:rPr>
      </w:pPr>
    </w:p>
    <w:p w14:paraId="4ED89AA0" w14:textId="07BBA32B" w:rsidR="00BD283C" w:rsidRPr="0047682F" w:rsidRDefault="00BD283C" w:rsidP="0012594C">
      <w:pPr>
        <w:pStyle w:val="af9"/>
        <w:ind w:leftChars="-1" w:left="-2" w:firstLineChars="348" w:firstLine="710"/>
      </w:pPr>
      <w:r w:rsidRPr="0047682F">
        <w:rPr>
          <w:spacing w:val="-3"/>
        </w:rPr>
        <w:t>２．</w:t>
      </w:r>
      <w:r w:rsidR="00A33AB8" w:rsidRPr="0047682F">
        <w:rPr>
          <w:rFonts w:hint="eastAsia"/>
          <w:color w:val="000000" w:themeColor="text1"/>
          <w:spacing w:val="1"/>
        </w:rPr>
        <w:t>間接</w:t>
      </w:r>
      <w:r w:rsidRPr="0047682F">
        <w:rPr>
          <w:spacing w:val="-3"/>
        </w:rPr>
        <w:t>補助事業の収支決算</w:t>
      </w:r>
    </w:p>
    <w:p w14:paraId="66B0BF4B" w14:textId="5B21BB2E" w:rsidR="00BD283C" w:rsidRPr="0047682F" w:rsidRDefault="00BD283C" w:rsidP="0012594C">
      <w:pPr>
        <w:pStyle w:val="af9"/>
        <w:spacing w:before="91" w:after="44"/>
        <w:ind w:left="1" w:rightChars="134" w:right="281" w:firstLineChars="481" w:firstLine="991"/>
      </w:pPr>
      <w:r w:rsidRPr="0047682F">
        <w:rPr>
          <w:spacing w:val="-2"/>
        </w:rPr>
        <w:t>（１）</w:t>
      </w:r>
      <w:r w:rsidRPr="0047682F">
        <w:rPr>
          <w:spacing w:val="-10"/>
        </w:rPr>
        <w:t>収</w:t>
      </w:r>
      <w:r w:rsidRPr="0047682F">
        <w:tab/>
      </w:r>
      <w:r w:rsidRPr="0047682F">
        <w:rPr>
          <w:spacing w:val="-10"/>
        </w:rPr>
        <w:t>入</w:t>
      </w:r>
      <w:r w:rsidRPr="0047682F">
        <w:tab/>
      </w:r>
      <w:r w:rsidR="0082262A" w:rsidRPr="0047682F">
        <w:t xml:space="preserve">　　　　　　　　　　　　　　　　　　　　　　　　　　</w:t>
      </w:r>
      <w:r w:rsidRPr="0047682F">
        <w:rPr>
          <w:spacing w:val="-2"/>
        </w:rPr>
        <w:t>（単位：円</w:t>
      </w:r>
      <w:r w:rsidRPr="0047682F">
        <w:rPr>
          <w:spacing w:val="-10"/>
        </w:rPr>
        <w:t>）</w:t>
      </w:r>
    </w:p>
    <w:tbl>
      <w:tblPr>
        <w:tblStyle w:val="TableNormal"/>
        <w:tblW w:w="0" w:type="auto"/>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6523"/>
      </w:tblGrid>
      <w:tr w:rsidR="00BD283C" w:rsidRPr="0047682F" w14:paraId="0B572F62" w14:textId="77777777" w:rsidTr="0012594C">
        <w:trPr>
          <w:trHeight w:val="362"/>
        </w:trPr>
        <w:tc>
          <w:tcPr>
            <w:tcW w:w="1844" w:type="dxa"/>
          </w:tcPr>
          <w:p w14:paraId="25A791EA" w14:textId="77777777" w:rsidR="00BD283C" w:rsidRPr="0047682F" w:rsidRDefault="00BD283C">
            <w:pPr>
              <w:pStyle w:val="TableParagraph"/>
              <w:tabs>
                <w:tab w:val="left" w:pos="1051"/>
              </w:tabs>
              <w:spacing w:before="49"/>
              <w:ind w:right="280"/>
              <w:jc w:val="right"/>
              <w:rPr>
                <w:sz w:val="21"/>
              </w:rPr>
            </w:pPr>
            <w:r w:rsidRPr="0047682F">
              <w:rPr>
                <w:spacing w:val="-10"/>
                <w:sz w:val="21"/>
              </w:rPr>
              <w:t>項</w:t>
            </w:r>
            <w:r w:rsidRPr="0047682F">
              <w:rPr>
                <w:sz w:val="21"/>
              </w:rPr>
              <w:tab/>
            </w:r>
            <w:r w:rsidRPr="0047682F">
              <w:rPr>
                <w:spacing w:val="-10"/>
                <w:sz w:val="21"/>
              </w:rPr>
              <w:t>目</w:t>
            </w:r>
          </w:p>
        </w:tc>
        <w:tc>
          <w:tcPr>
            <w:tcW w:w="6523" w:type="dxa"/>
          </w:tcPr>
          <w:p w14:paraId="2895868A" w14:textId="77777777" w:rsidR="00BD283C" w:rsidRPr="0047682F" w:rsidRDefault="00BD283C">
            <w:pPr>
              <w:pStyle w:val="TableParagraph"/>
              <w:tabs>
                <w:tab w:val="left" w:pos="2002"/>
              </w:tabs>
              <w:spacing w:before="49"/>
              <w:jc w:val="center"/>
              <w:rPr>
                <w:sz w:val="21"/>
              </w:rPr>
            </w:pPr>
            <w:r w:rsidRPr="0047682F">
              <w:rPr>
                <w:spacing w:val="-10"/>
                <w:sz w:val="21"/>
              </w:rPr>
              <w:t>金</w:t>
            </w:r>
            <w:r w:rsidRPr="0047682F">
              <w:rPr>
                <w:sz w:val="21"/>
              </w:rPr>
              <w:tab/>
            </w:r>
            <w:r w:rsidRPr="0047682F">
              <w:rPr>
                <w:spacing w:val="-10"/>
                <w:sz w:val="21"/>
              </w:rPr>
              <w:t>額</w:t>
            </w:r>
          </w:p>
        </w:tc>
      </w:tr>
      <w:tr w:rsidR="00BD283C" w:rsidRPr="0047682F" w14:paraId="45948583" w14:textId="77777777" w:rsidTr="0012594C">
        <w:trPr>
          <w:trHeight w:val="719"/>
        </w:trPr>
        <w:tc>
          <w:tcPr>
            <w:tcW w:w="1844" w:type="dxa"/>
          </w:tcPr>
          <w:p w14:paraId="2AC16E83" w14:textId="77777777" w:rsidR="00BD283C" w:rsidRPr="0047682F" w:rsidRDefault="00BD283C" w:rsidP="0012594C">
            <w:pPr>
              <w:pStyle w:val="TableParagraph"/>
              <w:spacing w:before="46"/>
              <w:ind w:leftChars="135" w:left="283" w:rightChars="68" w:right="143"/>
              <w:rPr>
                <w:sz w:val="21"/>
                <w:lang w:eastAsia="zh-CN"/>
              </w:rPr>
            </w:pPr>
            <w:r w:rsidRPr="0047682F">
              <w:rPr>
                <w:spacing w:val="11"/>
                <w:sz w:val="21"/>
                <w:lang w:eastAsia="zh-CN"/>
              </w:rPr>
              <w:t>自 己 資 金</w:t>
            </w:r>
          </w:p>
          <w:p w14:paraId="59B95C00" w14:textId="77777777" w:rsidR="00BD283C" w:rsidRPr="0047682F" w:rsidRDefault="00BD283C" w:rsidP="0012594C">
            <w:pPr>
              <w:pStyle w:val="TableParagraph"/>
              <w:spacing w:before="91"/>
              <w:ind w:leftChars="135" w:left="283" w:rightChars="-67" w:right="-141"/>
              <w:rPr>
                <w:sz w:val="21"/>
                <w:lang w:eastAsia="zh-CN"/>
              </w:rPr>
            </w:pPr>
            <w:r w:rsidRPr="0012594C">
              <w:rPr>
                <w:spacing w:val="-4"/>
                <w:sz w:val="21"/>
                <w:fitText w:val="1260" w:id="-1263831039"/>
                <w:lang w:eastAsia="zh-CN"/>
              </w:rPr>
              <w:t>補</w:t>
            </w:r>
            <w:r w:rsidRPr="0012594C">
              <w:rPr>
                <w:sz w:val="21"/>
                <w:fitText w:val="1260" w:id="-1263831039"/>
                <w:lang w:eastAsia="zh-CN"/>
              </w:rPr>
              <w:t>助金充当額</w:t>
            </w:r>
          </w:p>
        </w:tc>
        <w:tc>
          <w:tcPr>
            <w:tcW w:w="6523" w:type="dxa"/>
          </w:tcPr>
          <w:p w14:paraId="370B3F9F" w14:textId="77777777" w:rsidR="00BD283C" w:rsidRPr="0047682F" w:rsidRDefault="00BD283C">
            <w:pPr>
              <w:pStyle w:val="TableParagraph"/>
              <w:rPr>
                <w:rFonts w:ascii="Times New Roman"/>
                <w:sz w:val="20"/>
                <w:lang w:eastAsia="zh-CN"/>
              </w:rPr>
            </w:pPr>
          </w:p>
        </w:tc>
      </w:tr>
      <w:tr w:rsidR="00BD283C" w:rsidRPr="0047682F" w14:paraId="41DC00AC" w14:textId="77777777" w:rsidTr="0012594C">
        <w:trPr>
          <w:trHeight w:val="359"/>
        </w:trPr>
        <w:tc>
          <w:tcPr>
            <w:tcW w:w="1844" w:type="dxa"/>
          </w:tcPr>
          <w:p w14:paraId="6DD2C8C1" w14:textId="361FBDC4" w:rsidR="00BD283C" w:rsidRPr="0047682F" w:rsidRDefault="00BD283C">
            <w:pPr>
              <w:pStyle w:val="TableParagraph"/>
              <w:tabs>
                <w:tab w:val="left" w:pos="1051"/>
              </w:tabs>
              <w:spacing w:before="46"/>
              <w:ind w:right="280"/>
              <w:jc w:val="right"/>
              <w:rPr>
                <w:sz w:val="21"/>
              </w:rPr>
            </w:pPr>
            <w:r w:rsidRPr="0047682F">
              <w:rPr>
                <w:spacing w:val="-10"/>
                <w:sz w:val="21"/>
              </w:rPr>
              <w:t>合</w:t>
            </w:r>
            <w:r w:rsidRPr="0047682F">
              <w:rPr>
                <w:sz w:val="21"/>
              </w:rPr>
              <w:tab/>
            </w:r>
            <w:r w:rsidRPr="0047682F">
              <w:rPr>
                <w:spacing w:val="-10"/>
                <w:sz w:val="21"/>
              </w:rPr>
              <w:t>計</w:t>
            </w:r>
          </w:p>
        </w:tc>
        <w:tc>
          <w:tcPr>
            <w:tcW w:w="6523" w:type="dxa"/>
          </w:tcPr>
          <w:p w14:paraId="4A6C8FF8" w14:textId="77777777" w:rsidR="00BD283C" w:rsidRPr="0047682F" w:rsidRDefault="00BD283C">
            <w:pPr>
              <w:pStyle w:val="TableParagraph"/>
              <w:rPr>
                <w:rFonts w:ascii="Times New Roman"/>
                <w:sz w:val="20"/>
              </w:rPr>
            </w:pPr>
          </w:p>
        </w:tc>
      </w:tr>
    </w:tbl>
    <w:p w14:paraId="3012AFAF" w14:textId="77777777" w:rsidR="00BD283C" w:rsidRPr="0047682F" w:rsidRDefault="00BD283C" w:rsidP="00BD283C">
      <w:pPr>
        <w:pStyle w:val="af9"/>
        <w:rPr>
          <w:sz w:val="20"/>
        </w:rPr>
      </w:pPr>
    </w:p>
    <w:p w14:paraId="57EAA750" w14:textId="77777777" w:rsidR="00BD283C" w:rsidRPr="0047682F" w:rsidRDefault="00BD283C" w:rsidP="0012594C">
      <w:pPr>
        <w:pStyle w:val="af9"/>
        <w:tabs>
          <w:tab w:val="left" w:pos="1755"/>
        </w:tabs>
        <w:spacing w:before="151"/>
        <w:ind w:left="1" w:firstLineChars="481" w:firstLine="991"/>
      </w:pPr>
      <w:r w:rsidRPr="0047682F">
        <w:rPr>
          <w:spacing w:val="-2"/>
        </w:rPr>
        <w:t>（２）</w:t>
      </w:r>
      <w:r w:rsidRPr="0047682F">
        <w:rPr>
          <w:spacing w:val="-10"/>
        </w:rPr>
        <w:t>支</w:t>
      </w:r>
      <w:r w:rsidRPr="0047682F">
        <w:tab/>
      </w:r>
      <w:r w:rsidRPr="0047682F">
        <w:rPr>
          <w:spacing w:val="-10"/>
        </w:rPr>
        <w:t>出</w:t>
      </w:r>
    </w:p>
    <w:p w14:paraId="602180A0" w14:textId="77777777" w:rsidR="00BD283C" w:rsidRPr="0047682F" w:rsidRDefault="00BD283C" w:rsidP="0012594C">
      <w:pPr>
        <w:pStyle w:val="af9"/>
        <w:tabs>
          <w:tab w:val="left" w:pos="8364"/>
        </w:tabs>
        <w:spacing w:before="91" w:after="45"/>
        <w:ind w:leftChars="-1" w:left="-2" w:firstLineChars="689" w:firstLine="1419"/>
      </w:pPr>
      <w:r w:rsidRPr="0047682F">
        <w:rPr>
          <w:spacing w:val="-2"/>
        </w:rPr>
        <w:t>（イ）総括</w:t>
      </w:r>
      <w:r w:rsidRPr="0047682F">
        <w:rPr>
          <w:spacing w:val="-10"/>
        </w:rPr>
        <w:t>表</w:t>
      </w:r>
      <w:r w:rsidRPr="0047682F">
        <w:tab/>
      </w:r>
      <w:r w:rsidRPr="0047682F">
        <w:rPr>
          <w:spacing w:val="-2"/>
        </w:rPr>
        <w:t>（単位：円</w:t>
      </w:r>
      <w:r w:rsidRPr="0047682F">
        <w:rPr>
          <w:spacing w:val="-10"/>
        </w:rPr>
        <w:t>）</w:t>
      </w:r>
    </w:p>
    <w:tbl>
      <w:tblPr>
        <w:tblStyle w:val="TableNormal"/>
        <w:tblW w:w="0" w:type="auto"/>
        <w:tblInd w:w="1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2"/>
        <w:gridCol w:w="852"/>
        <w:gridCol w:w="850"/>
        <w:gridCol w:w="849"/>
        <w:gridCol w:w="849"/>
        <w:gridCol w:w="849"/>
        <w:gridCol w:w="849"/>
        <w:gridCol w:w="851"/>
        <w:gridCol w:w="849"/>
        <w:gridCol w:w="848"/>
      </w:tblGrid>
      <w:tr w:rsidR="00BD283C" w:rsidRPr="0047682F" w14:paraId="169FE381" w14:textId="77777777" w:rsidTr="0012594C">
        <w:trPr>
          <w:trHeight w:val="714"/>
        </w:trPr>
        <w:tc>
          <w:tcPr>
            <w:tcW w:w="812" w:type="dxa"/>
            <w:vMerge w:val="restart"/>
          </w:tcPr>
          <w:p w14:paraId="00506ECB" w14:textId="77777777" w:rsidR="00BD283C" w:rsidRPr="0047682F" w:rsidRDefault="00BD283C" w:rsidP="00BD283C">
            <w:pPr>
              <w:pStyle w:val="TableParagraph"/>
              <w:rPr>
                <w:sz w:val="20"/>
                <w:lang w:eastAsia="ja-JP"/>
              </w:rPr>
            </w:pPr>
          </w:p>
          <w:p w14:paraId="28B70E1B" w14:textId="77777777" w:rsidR="00BD283C" w:rsidRPr="0047682F" w:rsidRDefault="00BD283C" w:rsidP="00BD283C">
            <w:pPr>
              <w:pStyle w:val="TableParagraph"/>
              <w:rPr>
                <w:sz w:val="20"/>
                <w:lang w:eastAsia="ja-JP"/>
              </w:rPr>
            </w:pPr>
          </w:p>
          <w:p w14:paraId="11A4E9AB" w14:textId="77777777" w:rsidR="00BD283C" w:rsidRPr="0047682F" w:rsidRDefault="00BD283C" w:rsidP="00BD283C">
            <w:pPr>
              <w:pStyle w:val="TableParagraph"/>
              <w:spacing w:before="6"/>
              <w:rPr>
                <w:sz w:val="15"/>
                <w:lang w:eastAsia="ja-JP"/>
              </w:rPr>
            </w:pPr>
          </w:p>
          <w:p w14:paraId="7EA50E66" w14:textId="77777777" w:rsidR="00BD283C" w:rsidRPr="0047682F" w:rsidRDefault="00BD283C" w:rsidP="00BD283C">
            <w:pPr>
              <w:pStyle w:val="TableParagraph"/>
              <w:ind w:left="197"/>
              <w:rPr>
                <w:sz w:val="21"/>
              </w:rPr>
            </w:pPr>
            <w:r w:rsidRPr="0047682F">
              <w:rPr>
                <w:spacing w:val="-5"/>
                <w:sz w:val="21"/>
              </w:rPr>
              <w:t>区分</w:t>
            </w:r>
          </w:p>
        </w:tc>
        <w:tc>
          <w:tcPr>
            <w:tcW w:w="1702" w:type="dxa"/>
            <w:gridSpan w:val="2"/>
          </w:tcPr>
          <w:p w14:paraId="1D26519F" w14:textId="446F4A90" w:rsidR="00BD283C" w:rsidRPr="0047682F" w:rsidRDefault="00A33AB8" w:rsidP="0012594C">
            <w:pPr>
              <w:pStyle w:val="TableParagraph"/>
              <w:spacing w:before="92" w:line="249" w:lineRule="auto"/>
              <w:ind w:left="181" w:right="104"/>
              <w:rPr>
                <w:sz w:val="21"/>
                <w:lang w:eastAsia="ja-JP"/>
              </w:rPr>
            </w:pPr>
            <w:r w:rsidRPr="0012594C">
              <w:rPr>
                <w:rFonts w:hint="eastAsia"/>
                <w:color w:val="000000" w:themeColor="text1"/>
                <w:spacing w:val="1"/>
                <w:sz w:val="21"/>
                <w:szCs w:val="21"/>
                <w:lang w:eastAsia="ja-JP"/>
              </w:rPr>
              <w:t>間接</w:t>
            </w:r>
            <w:r w:rsidR="00BD283C" w:rsidRPr="0047682F">
              <w:rPr>
                <w:spacing w:val="-2"/>
                <w:sz w:val="21"/>
                <w:lang w:eastAsia="ja-JP"/>
              </w:rPr>
              <w:t>補助事業に</w:t>
            </w:r>
            <w:r w:rsidR="00BD283C" w:rsidRPr="0047682F">
              <w:rPr>
                <w:spacing w:val="-4"/>
                <w:sz w:val="21"/>
                <w:lang w:eastAsia="ja-JP"/>
              </w:rPr>
              <w:t>要した経費</w:t>
            </w:r>
          </w:p>
        </w:tc>
        <w:tc>
          <w:tcPr>
            <w:tcW w:w="3396" w:type="dxa"/>
            <w:gridSpan w:val="4"/>
          </w:tcPr>
          <w:p w14:paraId="62161042" w14:textId="77777777" w:rsidR="00BD283C" w:rsidRPr="0047682F" w:rsidRDefault="00BD283C" w:rsidP="00BD283C">
            <w:pPr>
              <w:pStyle w:val="TableParagraph"/>
              <w:spacing w:before="6"/>
              <w:rPr>
                <w:sz w:val="17"/>
                <w:lang w:eastAsia="ja-JP"/>
              </w:rPr>
            </w:pPr>
          </w:p>
          <w:p w14:paraId="037AA978" w14:textId="77777777" w:rsidR="00BD283C" w:rsidRPr="0047682F" w:rsidRDefault="00BD283C" w:rsidP="00BD283C">
            <w:pPr>
              <w:pStyle w:val="TableParagraph"/>
              <w:ind w:left="1070"/>
              <w:rPr>
                <w:sz w:val="21"/>
              </w:rPr>
            </w:pPr>
            <w:r w:rsidRPr="0047682F">
              <w:rPr>
                <w:spacing w:val="-4"/>
                <w:sz w:val="21"/>
              </w:rPr>
              <w:t>補助対象経費</w:t>
            </w:r>
          </w:p>
        </w:tc>
        <w:tc>
          <w:tcPr>
            <w:tcW w:w="2548" w:type="dxa"/>
            <w:gridSpan w:val="3"/>
          </w:tcPr>
          <w:p w14:paraId="13C40CE1" w14:textId="77777777" w:rsidR="00BD283C" w:rsidRPr="0047682F" w:rsidRDefault="00BD283C" w:rsidP="00BD283C">
            <w:pPr>
              <w:pStyle w:val="TableParagraph"/>
              <w:spacing w:before="6"/>
              <w:rPr>
                <w:sz w:val="17"/>
              </w:rPr>
            </w:pPr>
          </w:p>
          <w:p w14:paraId="632ED4A0" w14:textId="77777777" w:rsidR="00BD283C" w:rsidRPr="0047682F" w:rsidRDefault="00BD283C" w:rsidP="00BD283C">
            <w:pPr>
              <w:pStyle w:val="TableParagraph"/>
              <w:ind w:left="648"/>
              <w:rPr>
                <w:sz w:val="21"/>
              </w:rPr>
            </w:pPr>
            <w:r w:rsidRPr="0047682F">
              <w:rPr>
                <w:spacing w:val="-4"/>
                <w:sz w:val="21"/>
              </w:rPr>
              <w:t>補助金充当額</w:t>
            </w:r>
          </w:p>
        </w:tc>
      </w:tr>
      <w:tr w:rsidR="00BD283C" w:rsidRPr="0047682F" w14:paraId="275605C2" w14:textId="77777777" w:rsidTr="0012594C">
        <w:trPr>
          <w:trHeight w:val="964"/>
        </w:trPr>
        <w:tc>
          <w:tcPr>
            <w:tcW w:w="812" w:type="dxa"/>
            <w:vMerge/>
            <w:tcBorders>
              <w:top w:val="nil"/>
            </w:tcBorders>
          </w:tcPr>
          <w:p w14:paraId="0EE79C7D" w14:textId="77777777" w:rsidR="00BD283C" w:rsidRPr="0047682F" w:rsidRDefault="00BD283C" w:rsidP="00BD283C">
            <w:pPr>
              <w:rPr>
                <w:sz w:val="2"/>
                <w:szCs w:val="2"/>
              </w:rPr>
            </w:pPr>
          </w:p>
        </w:tc>
        <w:tc>
          <w:tcPr>
            <w:tcW w:w="852" w:type="dxa"/>
          </w:tcPr>
          <w:p w14:paraId="666B2BF8" w14:textId="77777777" w:rsidR="00BD283C" w:rsidRPr="0047682F" w:rsidRDefault="00BD283C" w:rsidP="00BD283C">
            <w:pPr>
              <w:pStyle w:val="TableParagraph"/>
              <w:spacing w:before="3"/>
              <w:rPr>
                <w:sz w:val="27"/>
              </w:rPr>
            </w:pPr>
          </w:p>
          <w:p w14:paraId="3882AAA7" w14:textId="77777777" w:rsidR="00BD283C" w:rsidRPr="0047682F" w:rsidRDefault="00BD283C" w:rsidP="00BD283C">
            <w:pPr>
              <w:pStyle w:val="TableParagraph"/>
              <w:ind w:left="109"/>
              <w:rPr>
                <w:sz w:val="21"/>
              </w:rPr>
            </w:pPr>
            <w:r w:rsidRPr="0047682F">
              <w:rPr>
                <w:spacing w:val="-4"/>
                <w:sz w:val="21"/>
              </w:rPr>
              <w:t>計画額</w:t>
            </w:r>
          </w:p>
        </w:tc>
        <w:tc>
          <w:tcPr>
            <w:tcW w:w="850" w:type="dxa"/>
          </w:tcPr>
          <w:p w14:paraId="07D98F2E" w14:textId="77777777" w:rsidR="00BD283C" w:rsidRPr="0047682F" w:rsidRDefault="00BD283C" w:rsidP="00BD283C">
            <w:pPr>
              <w:pStyle w:val="TableParagraph"/>
              <w:spacing w:before="3"/>
              <w:rPr>
                <w:sz w:val="27"/>
              </w:rPr>
            </w:pPr>
          </w:p>
          <w:p w14:paraId="40568844" w14:textId="77777777" w:rsidR="00BD283C" w:rsidRPr="0047682F" w:rsidRDefault="00BD283C" w:rsidP="00BD283C">
            <w:pPr>
              <w:pStyle w:val="TableParagraph"/>
              <w:ind w:left="107"/>
              <w:rPr>
                <w:sz w:val="21"/>
              </w:rPr>
            </w:pPr>
            <w:r w:rsidRPr="0047682F">
              <w:rPr>
                <w:spacing w:val="-4"/>
                <w:sz w:val="21"/>
              </w:rPr>
              <w:t>実績額</w:t>
            </w:r>
          </w:p>
        </w:tc>
        <w:tc>
          <w:tcPr>
            <w:tcW w:w="849" w:type="dxa"/>
          </w:tcPr>
          <w:p w14:paraId="52B66727" w14:textId="77777777" w:rsidR="00BD283C" w:rsidRPr="0047682F" w:rsidRDefault="00BD283C" w:rsidP="00BD283C">
            <w:pPr>
              <w:pStyle w:val="TableParagraph"/>
              <w:spacing w:before="3"/>
              <w:rPr>
                <w:sz w:val="27"/>
              </w:rPr>
            </w:pPr>
          </w:p>
          <w:p w14:paraId="3AA023D3" w14:textId="77777777" w:rsidR="00BD283C" w:rsidRPr="0047682F" w:rsidRDefault="00BD283C" w:rsidP="00BD283C">
            <w:pPr>
              <w:pStyle w:val="TableParagraph"/>
              <w:ind w:left="107"/>
              <w:rPr>
                <w:sz w:val="21"/>
              </w:rPr>
            </w:pPr>
            <w:r w:rsidRPr="0047682F">
              <w:rPr>
                <w:spacing w:val="-4"/>
                <w:sz w:val="21"/>
              </w:rPr>
              <w:t>計画額</w:t>
            </w:r>
          </w:p>
        </w:tc>
        <w:tc>
          <w:tcPr>
            <w:tcW w:w="849" w:type="dxa"/>
          </w:tcPr>
          <w:p w14:paraId="2C8B3BA2" w14:textId="77777777" w:rsidR="00BD283C" w:rsidRPr="0047682F" w:rsidRDefault="00BD283C" w:rsidP="00BD283C">
            <w:pPr>
              <w:pStyle w:val="TableParagraph"/>
              <w:spacing w:before="3"/>
              <w:rPr>
                <w:sz w:val="27"/>
              </w:rPr>
            </w:pPr>
          </w:p>
          <w:p w14:paraId="747B717E" w14:textId="77777777" w:rsidR="00BD283C" w:rsidRPr="0047682F" w:rsidRDefault="00BD283C" w:rsidP="00BD283C">
            <w:pPr>
              <w:pStyle w:val="TableParagraph"/>
              <w:ind w:left="108"/>
              <w:rPr>
                <w:sz w:val="21"/>
              </w:rPr>
            </w:pPr>
            <w:r w:rsidRPr="0047682F">
              <w:rPr>
                <w:spacing w:val="-4"/>
                <w:sz w:val="21"/>
              </w:rPr>
              <w:t>流用額</w:t>
            </w:r>
          </w:p>
        </w:tc>
        <w:tc>
          <w:tcPr>
            <w:tcW w:w="849" w:type="dxa"/>
          </w:tcPr>
          <w:p w14:paraId="3EBDDF17" w14:textId="77777777" w:rsidR="00BD283C" w:rsidRPr="0047682F" w:rsidRDefault="00BD283C" w:rsidP="00BD283C">
            <w:pPr>
              <w:pStyle w:val="TableParagraph"/>
              <w:spacing w:before="12"/>
              <w:rPr>
                <w:sz w:val="16"/>
              </w:rPr>
            </w:pPr>
          </w:p>
          <w:p w14:paraId="152459FD" w14:textId="77777777" w:rsidR="00BD283C" w:rsidRPr="0047682F" w:rsidRDefault="00BD283C" w:rsidP="00BD283C">
            <w:pPr>
              <w:pStyle w:val="TableParagraph"/>
              <w:spacing w:line="249" w:lineRule="auto"/>
              <w:ind w:left="216" w:right="197"/>
              <w:rPr>
                <w:sz w:val="21"/>
              </w:rPr>
            </w:pPr>
            <w:r w:rsidRPr="0047682F">
              <w:rPr>
                <w:spacing w:val="-6"/>
                <w:sz w:val="21"/>
              </w:rPr>
              <w:t>流用</w:t>
            </w:r>
            <w:r w:rsidRPr="0047682F">
              <w:rPr>
                <w:spacing w:val="-5"/>
                <w:sz w:val="21"/>
              </w:rPr>
              <w:t>後額</w:t>
            </w:r>
          </w:p>
        </w:tc>
        <w:tc>
          <w:tcPr>
            <w:tcW w:w="849" w:type="dxa"/>
          </w:tcPr>
          <w:p w14:paraId="2E9CF037" w14:textId="77777777" w:rsidR="00BD283C" w:rsidRPr="0047682F" w:rsidRDefault="00BD283C" w:rsidP="00BD283C">
            <w:pPr>
              <w:pStyle w:val="TableParagraph"/>
              <w:spacing w:before="3"/>
              <w:rPr>
                <w:sz w:val="27"/>
              </w:rPr>
            </w:pPr>
          </w:p>
          <w:p w14:paraId="55B83563" w14:textId="77777777" w:rsidR="00BD283C" w:rsidRPr="0047682F" w:rsidRDefault="00BD283C" w:rsidP="00BD283C">
            <w:pPr>
              <w:pStyle w:val="TableParagraph"/>
              <w:ind w:left="112"/>
              <w:rPr>
                <w:sz w:val="21"/>
              </w:rPr>
            </w:pPr>
            <w:r w:rsidRPr="0047682F">
              <w:rPr>
                <w:spacing w:val="-4"/>
                <w:sz w:val="21"/>
              </w:rPr>
              <w:t>実績額</w:t>
            </w:r>
          </w:p>
        </w:tc>
        <w:tc>
          <w:tcPr>
            <w:tcW w:w="851" w:type="dxa"/>
          </w:tcPr>
          <w:p w14:paraId="16E4F4C7" w14:textId="77777777" w:rsidR="00BD283C" w:rsidRPr="0047682F" w:rsidRDefault="00BD283C" w:rsidP="00BD283C">
            <w:pPr>
              <w:pStyle w:val="TableParagraph"/>
              <w:spacing w:before="12"/>
              <w:rPr>
                <w:sz w:val="16"/>
              </w:rPr>
            </w:pPr>
          </w:p>
          <w:p w14:paraId="688F39A7" w14:textId="77777777" w:rsidR="00BD283C" w:rsidRPr="0047682F" w:rsidRDefault="00BD283C" w:rsidP="00BD283C">
            <w:pPr>
              <w:pStyle w:val="TableParagraph"/>
              <w:spacing w:line="249" w:lineRule="auto"/>
              <w:ind w:left="112" w:right="92" w:firstLine="105"/>
              <w:rPr>
                <w:sz w:val="21"/>
              </w:rPr>
            </w:pPr>
            <w:r w:rsidRPr="0047682F">
              <w:rPr>
                <w:spacing w:val="-6"/>
                <w:sz w:val="21"/>
              </w:rPr>
              <w:t>交付</w:t>
            </w:r>
            <w:r w:rsidRPr="0047682F">
              <w:rPr>
                <w:spacing w:val="-4"/>
                <w:sz w:val="21"/>
              </w:rPr>
              <w:t>決定額</w:t>
            </w:r>
          </w:p>
        </w:tc>
        <w:tc>
          <w:tcPr>
            <w:tcW w:w="849" w:type="dxa"/>
          </w:tcPr>
          <w:p w14:paraId="59A3A0D2" w14:textId="77777777" w:rsidR="00BD283C" w:rsidRPr="0047682F" w:rsidRDefault="00BD283C" w:rsidP="00BD283C">
            <w:pPr>
              <w:pStyle w:val="TableParagraph"/>
              <w:spacing w:before="78" w:line="249" w:lineRule="auto"/>
              <w:ind w:left="111" w:right="91"/>
              <w:jc w:val="both"/>
              <w:rPr>
                <w:sz w:val="21"/>
              </w:rPr>
            </w:pPr>
            <w:r w:rsidRPr="0047682F">
              <w:rPr>
                <w:spacing w:val="-4"/>
                <w:sz w:val="21"/>
              </w:rPr>
              <w:t>流用後</w:t>
            </w:r>
            <w:r w:rsidRPr="0047682F">
              <w:rPr>
                <w:sz w:val="21"/>
              </w:rPr>
              <w:t>交 付</w:t>
            </w:r>
            <w:r w:rsidRPr="0047682F">
              <w:rPr>
                <w:spacing w:val="-4"/>
                <w:sz w:val="21"/>
              </w:rPr>
              <w:t>決定額</w:t>
            </w:r>
          </w:p>
        </w:tc>
        <w:tc>
          <w:tcPr>
            <w:tcW w:w="848" w:type="dxa"/>
          </w:tcPr>
          <w:p w14:paraId="755D7A5E" w14:textId="77777777" w:rsidR="00BD283C" w:rsidRPr="0047682F" w:rsidRDefault="00BD283C" w:rsidP="00BD283C">
            <w:pPr>
              <w:pStyle w:val="TableParagraph"/>
              <w:spacing w:before="3"/>
              <w:rPr>
                <w:sz w:val="27"/>
              </w:rPr>
            </w:pPr>
          </w:p>
          <w:p w14:paraId="1E2C5F70" w14:textId="77777777" w:rsidR="00BD283C" w:rsidRPr="0047682F" w:rsidRDefault="00BD283C" w:rsidP="00BD283C">
            <w:pPr>
              <w:pStyle w:val="TableParagraph"/>
              <w:ind w:left="112"/>
              <w:rPr>
                <w:sz w:val="21"/>
              </w:rPr>
            </w:pPr>
            <w:r w:rsidRPr="0047682F">
              <w:rPr>
                <w:spacing w:val="-4"/>
                <w:sz w:val="21"/>
              </w:rPr>
              <w:t>実績額</w:t>
            </w:r>
          </w:p>
        </w:tc>
      </w:tr>
      <w:tr w:rsidR="00BD283C" w:rsidRPr="0047682F" w14:paraId="4AE4FDB6" w14:textId="77777777" w:rsidTr="0012594C">
        <w:trPr>
          <w:trHeight w:val="429"/>
        </w:trPr>
        <w:tc>
          <w:tcPr>
            <w:tcW w:w="812" w:type="dxa"/>
          </w:tcPr>
          <w:p w14:paraId="2A27B48D" w14:textId="77777777" w:rsidR="00BD283C" w:rsidRPr="0047682F" w:rsidRDefault="00BD283C" w:rsidP="00BD283C">
            <w:pPr>
              <w:pStyle w:val="TableParagraph"/>
              <w:rPr>
                <w:rFonts w:ascii="Times New Roman"/>
                <w:sz w:val="20"/>
              </w:rPr>
            </w:pPr>
          </w:p>
        </w:tc>
        <w:tc>
          <w:tcPr>
            <w:tcW w:w="852" w:type="dxa"/>
          </w:tcPr>
          <w:p w14:paraId="50464D3A" w14:textId="77777777" w:rsidR="00BD283C" w:rsidRPr="0047682F" w:rsidRDefault="00BD283C" w:rsidP="00BD283C">
            <w:pPr>
              <w:pStyle w:val="TableParagraph"/>
              <w:rPr>
                <w:rFonts w:ascii="Times New Roman"/>
                <w:sz w:val="20"/>
              </w:rPr>
            </w:pPr>
          </w:p>
        </w:tc>
        <w:tc>
          <w:tcPr>
            <w:tcW w:w="850" w:type="dxa"/>
          </w:tcPr>
          <w:p w14:paraId="340D9944" w14:textId="77777777" w:rsidR="00BD283C" w:rsidRPr="0047682F" w:rsidRDefault="00BD283C" w:rsidP="00BD283C">
            <w:pPr>
              <w:pStyle w:val="TableParagraph"/>
              <w:rPr>
                <w:rFonts w:ascii="Times New Roman"/>
                <w:sz w:val="20"/>
              </w:rPr>
            </w:pPr>
          </w:p>
        </w:tc>
        <w:tc>
          <w:tcPr>
            <w:tcW w:w="849" w:type="dxa"/>
          </w:tcPr>
          <w:p w14:paraId="08BD8E76" w14:textId="77777777" w:rsidR="00BD283C" w:rsidRPr="0047682F" w:rsidRDefault="00BD283C" w:rsidP="00BD283C">
            <w:pPr>
              <w:pStyle w:val="TableParagraph"/>
              <w:rPr>
                <w:rFonts w:ascii="Times New Roman"/>
                <w:sz w:val="20"/>
              </w:rPr>
            </w:pPr>
          </w:p>
        </w:tc>
        <w:tc>
          <w:tcPr>
            <w:tcW w:w="849" w:type="dxa"/>
          </w:tcPr>
          <w:p w14:paraId="6B0F06A7" w14:textId="77777777" w:rsidR="00BD283C" w:rsidRPr="0047682F" w:rsidRDefault="00BD283C" w:rsidP="00BD283C">
            <w:pPr>
              <w:pStyle w:val="TableParagraph"/>
              <w:rPr>
                <w:rFonts w:ascii="Times New Roman"/>
                <w:sz w:val="20"/>
              </w:rPr>
            </w:pPr>
          </w:p>
        </w:tc>
        <w:tc>
          <w:tcPr>
            <w:tcW w:w="849" w:type="dxa"/>
          </w:tcPr>
          <w:p w14:paraId="3A7F20F1" w14:textId="77777777" w:rsidR="00BD283C" w:rsidRPr="0047682F" w:rsidRDefault="00BD283C" w:rsidP="00BD283C">
            <w:pPr>
              <w:pStyle w:val="TableParagraph"/>
              <w:rPr>
                <w:rFonts w:ascii="Times New Roman"/>
                <w:sz w:val="20"/>
              </w:rPr>
            </w:pPr>
          </w:p>
        </w:tc>
        <w:tc>
          <w:tcPr>
            <w:tcW w:w="849" w:type="dxa"/>
          </w:tcPr>
          <w:p w14:paraId="3A1F8329" w14:textId="77777777" w:rsidR="00BD283C" w:rsidRPr="0047682F" w:rsidRDefault="00BD283C" w:rsidP="00BD283C">
            <w:pPr>
              <w:pStyle w:val="TableParagraph"/>
              <w:rPr>
                <w:rFonts w:ascii="Times New Roman"/>
                <w:sz w:val="20"/>
              </w:rPr>
            </w:pPr>
          </w:p>
        </w:tc>
        <w:tc>
          <w:tcPr>
            <w:tcW w:w="851" w:type="dxa"/>
          </w:tcPr>
          <w:p w14:paraId="65F78BEA" w14:textId="77777777" w:rsidR="00BD283C" w:rsidRPr="0047682F" w:rsidRDefault="00BD283C" w:rsidP="00BD283C">
            <w:pPr>
              <w:pStyle w:val="TableParagraph"/>
              <w:rPr>
                <w:rFonts w:ascii="Times New Roman"/>
                <w:sz w:val="20"/>
              </w:rPr>
            </w:pPr>
          </w:p>
        </w:tc>
        <w:tc>
          <w:tcPr>
            <w:tcW w:w="849" w:type="dxa"/>
          </w:tcPr>
          <w:p w14:paraId="64BF8FE9" w14:textId="77777777" w:rsidR="00BD283C" w:rsidRPr="0047682F" w:rsidRDefault="00BD283C" w:rsidP="00BD283C">
            <w:pPr>
              <w:pStyle w:val="TableParagraph"/>
              <w:rPr>
                <w:rFonts w:ascii="Times New Roman"/>
                <w:sz w:val="20"/>
              </w:rPr>
            </w:pPr>
          </w:p>
        </w:tc>
        <w:tc>
          <w:tcPr>
            <w:tcW w:w="848" w:type="dxa"/>
          </w:tcPr>
          <w:p w14:paraId="2400B9CF" w14:textId="77777777" w:rsidR="00BD283C" w:rsidRPr="0047682F" w:rsidRDefault="00BD283C" w:rsidP="00BD283C">
            <w:pPr>
              <w:pStyle w:val="TableParagraph"/>
              <w:rPr>
                <w:rFonts w:ascii="Times New Roman"/>
                <w:sz w:val="20"/>
              </w:rPr>
            </w:pPr>
          </w:p>
        </w:tc>
      </w:tr>
      <w:tr w:rsidR="00BD283C" w:rsidRPr="0047682F" w14:paraId="41221824" w14:textId="77777777" w:rsidTr="0012594C">
        <w:trPr>
          <w:trHeight w:val="426"/>
        </w:trPr>
        <w:tc>
          <w:tcPr>
            <w:tcW w:w="812" w:type="dxa"/>
          </w:tcPr>
          <w:p w14:paraId="4DE5FBD8" w14:textId="77777777" w:rsidR="00BD283C" w:rsidRPr="0047682F" w:rsidRDefault="00BD283C" w:rsidP="00BD283C">
            <w:pPr>
              <w:pStyle w:val="TableParagraph"/>
              <w:rPr>
                <w:rFonts w:ascii="Times New Roman"/>
                <w:sz w:val="20"/>
              </w:rPr>
            </w:pPr>
          </w:p>
        </w:tc>
        <w:tc>
          <w:tcPr>
            <w:tcW w:w="852" w:type="dxa"/>
          </w:tcPr>
          <w:p w14:paraId="0AFB6750" w14:textId="77777777" w:rsidR="00BD283C" w:rsidRPr="0047682F" w:rsidRDefault="00BD283C" w:rsidP="00BD283C">
            <w:pPr>
              <w:pStyle w:val="TableParagraph"/>
              <w:rPr>
                <w:rFonts w:ascii="Times New Roman"/>
                <w:sz w:val="20"/>
              </w:rPr>
            </w:pPr>
          </w:p>
        </w:tc>
        <w:tc>
          <w:tcPr>
            <w:tcW w:w="850" w:type="dxa"/>
          </w:tcPr>
          <w:p w14:paraId="69B7135E" w14:textId="77777777" w:rsidR="00BD283C" w:rsidRPr="0047682F" w:rsidRDefault="00BD283C" w:rsidP="00BD283C">
            <w:pPr>
              <w:pStyle w:val="TableParagraph"/>
              <w:rPr>
                <w:rFonts w:ascii="Times New Roman"/>
                <w:sz w:val="20"/>
              </w:rPr>
            </w:pPr>
          </w:p>
        </w:tc>
        <w:tc>
          <w:tcPr>
            <w:tcW w:w="849" w:type="dxa"/>
          </w:tcPr>
          <w:p w14:paraId="2F6EFCE7" w14:textId="77777777" w:rsidR="00BD283C" w:rsidRPr="0047682F" w:rsidRDefault="00BD283C" w:rsidP="00BD283C">
            <w:pPr>
              <w:pStyle w:val="TableParagraph"/>
              <w:rPr>
                <w:rFonts w:ascii="Times New Roman"/>
                <w:sz w:val="20"/>
              </w:rPr>
            </w:pPr>
          </w:p>
        </w:tc>
        <w:tc>
          <w:tcPr>
            <w:tcW w:w="849" w:type="dxa"/>
          </w:tcPr>
          <w:p w14:paraId="4FE8F824" w14:textId="77777777" w:rsidR="00BD283C" w:rsidRPr="0047682F" w:rsidRDefault="00BD283C" w:rsidP="00BD283C">
            <w:pPr>
              <w:pStyle w:val="TableParagraph"/>
              <w:rPr>
                <w:rFonts w:ascii="Times New Roman"/>
                <w:sz w:val="20"/>
              </w:rPr>
            </w:pPr>
          </w:p>
        </w:tc>
        <w:tc>
          <w:tcPr>
            <w:tcW w:w="849" w:type="dxa"/>
          </w:tcPr>
          <w:p w14:paraId="37846F32" w14:textId="77777777" w:rsidR="00BD283C" w:rsidRPr="0047682F" w:rsidRDefault="00BD283C" w:rsidP="00BD283C">
            <w:pPr>
              <w:pStyle w:val="TableParagraph"/>
              <w:rPr>
                <w:rFonts w:ascii="Times New Roman"/>
                <w:sz w:val="20"/>
              </w:rPr>
            </w:pPr>
          </w:p>
        </w:tc>
        <w:tc>
          <w:tcPr>
            <w:tcW w:w="849" w:type="dxa"/>
          </w:tcPr>
          <w:p w14:paraId="6EAA9D24" w14:textId="77777777" w:rsidR="00BD283C" w:rsidRPr="0047682F" w:rsidRDefault="00BD283C" w:rsidP="00BD283C">
            <w:pPr>
              <w:pStyle w:val="TableParagraph"/>
              <w:rPr>
                <w:rFonts w:ascii="Times New Roman"/>
                <w:sz w:val="20"/>
              </w:rPr>
            </w:pPr>
          </w:p>
        </w:tc>
        <w:tc>
          <w:tcPr>
            <w:tcW w:w="851" w:type="dxa"/>
          </w:tcPr>
          <w:p w14:paraId="225B4EF6" w14:textId="77777777" w:rsidR="00BD283C" w:rsidRPr="0047682F" w:rsidRDefault="00BD283C" w:rsidP="00BD283C">
            <w:pPr>
              <w:pStyle w:val="TableParagraph"/>
              <w:rPr>
                <w:rFonts w:ascii="Times New Roman"/>
                <w:sz w:val="20"/>
              </w:rPr>
            </w:pPr>
          </w:p>
        </w:tc>
        <w:tc>
          <w:tcPr>
            <w:tcW w:w="849" w:type="dxa"/>
          </w:tcPr>
          <w:p w14:paraId="23F107F7" w14:textId="77777777" w:rsidR="00BD283C" w:rsidRPr="0047682F" w:rsidRDefault="00BD283C" w:rsidP="00BD283C">
            <w:pPr>
              <w:pStyle w:val="TableParagraph"/>
              <w:rPr>
                <w:rFonts w:ascii="Times New Roman"/>
                <w:sz w:val="20"/>
              </w:rPr>
            </w:pPr>
          </w:p>
        </w:tc>
        <w:tc>
          <w:tcPr>
            <w:tcW w:w="848" w:type="dxa"/>
          </w:tcPr>
          <w:p w14:paraId="70CB44FA" w14:textId="77777777" w:rsidR="00BD283C" w:rsidRPr="0047682F" w:rsidRDefault="00BD283C" w:rsidP="00BD283C">
            <w:pPr>
              <w:pStyle w:val="TableParagraph"/>
              <w:rPr>
                <w:rFonts w:ascii="Times New Roman"/>
                <w:sz w:val="20"/>
              </w:rPr>
            </w:pPr>
          </w:p>
        </w:tc>
      </w:tr>
      <w:tr w:rsidR="00BD283C" w:rsidRPr="0047682F" w14:paraId="2396AD2E" w14:textId="77777777" w:rsidTr="0012594C">
        <w:trPr>
          <w:trHeight w:val="426"/>
        </w:trPr>
        <w:tc>
          <w:tcPr>
            <w:tcW w:w="812" w:type="dxa"/>
          </w:tcPr>
          <w:p w14:paraId="5404F784" w14:textId="77777777" w:rsidR="00BD283C" w:rsidRPr="0047682F" w:rsidRDefault="00BD283C" w:rsidP="00BD283C">
            <w:pPr>
              <w:pStyle w:val="TableParagraph"/>
              <w:rPr>
                <w:rFonts w:ascii="Times New Roman"/>
                <w:sz w:val="20"/>
              </w:rPr>
            </w:pPr>
          </w:p>
        </w:tc>
        <w:tc>
          <w:tcPr>
            <w:tcW w:w="852" w:type="dxa"/>
          </w:tcPr>
          <w:p w14:paraId="5D986602" w14:textId="77777777" w:rsidR="00BD283C" w:rsidRPr="0047682F" w:rsidRDefault="00BD283C" w:rsidP="00BD283C">
            <w:pPr>
              <w:pStyle w:val="TableParagraph"/>
              <w:rPr>
                <w:rFonts w:ascii="Times New Roman"/>
                <w:sz w:val="20"/>
              </w:rPr>
            </w:pPr>
          </w:p>
        </w:tc>
        <w:tc>
          <w:tcPr>
            <w:tcW w:w="850" w:type="dxa"/>
          </w:tcPr>
          <w:p w14:paraId="3A8E3983" w14:textId="77777777" w:rsidR="00BD283C" w:rsidRPr="0047682F" w:rsidRDefault="00BD283C" w:rsidP="00BD283C">
            <w:pPr>
              <w:pStyle w:val="TableParagraph"/>
              <w:rPr>
                <w:rFonts w:ascii="Times New Roman"/>
                <w:sz w:val="20"/>
              </w:rPr>
            </w:pPr>
          </w:p>
        </w:tc>
        <w:tc>
          <w:tcPr>
            <w:tcW w:w="849" w:type="dxa"/>
          </w:tcPr>
          <w:p w14:paraId="7D4127CF" w14:textId="77777777" w:rsidR="00BD283C" w:rsidRPr="0047682F" w:rsidRDefault="00BD283C" w:rsidP="00BD283C">
            <w:pPr>
              <w:pStyle w:val="TableParagraph"/>
              <w:rPr>
                <w:rFonts w:ascii="Times New Roman"/>
                <w:sz w:val="20"/>
              </w:rPr>
            </w:pPr>
          </w:p>
        </w:tc>
        <w:tc>
          <w:tcPr>
            <w:tcW w:w="849" w:type="dxa"/>
          </w:tcPr>
          <w:p w14:paraId="47A12C81" w14:textId="77777777" w:rsidR="00BD283C" w:rsidRPr="0047682F" w:rsidRDefault="00BD283C" w:rsidP="00BD283C">
            <w:pPr>
              <w:pStyle w:val="TableParagraph"/>
              <w:rPr>
                <w:rFonts w:ascii="Times New Roman"/>
                <w:sz w:val="20"/>
              </w:rPr>
            </w:pPr>
          </w:p>
        </w:tc>
        <w:tc>
          <w:tcPr>
            <w:tcW w:w="849" w:type="dxa"/>
          </w:tcPr>
          <w:p w14:paraId="0D3537E5" w14:textId="77777777" w:rsidR="00BD283C" w:rsidRPr="0047682F" w:rsidRDefault="00BD283C" w:rsidP="00BD283C">
            <w:pPr>
              <w:pStyle w:val="TableParagraph"/>
              <w:rPr>
                <w:rFonts w:ascii="Times New Roman"/>
                <w:sz w:val="20"/>
              </w:rPr>
            </w:pPr>
          </w:p>
        </w:tc>
        <w:tc>
          <w:tcPr>
            <w:tcW w:w="849" w:type="dxa"/>
          </w:tcPr>
          <w:p w14:paraId="4DADF64D" w14:textId="77777777" w:rsidR="00BD283C" w:rsidRPr="0047682F" w:rsidRDefault="00BD283C" w:rsidP="00BD283C">
            <w:pPr>
              <w:pStyle w:val="TableParagraph"/>
              <w:rPr>
                <w:rFonts w:ascii="Times New Roman"/>
                <w:sz w:val="20"/>
              </w:rPr>
            </w:pPr>
          </w:p>
        </w:tc>
        <w:tc>
          <w:tcPr>
            <w:tcW w:w="851" w:type="dxa"/>
          </w:tcPr>
          <w:p w14:paraId="25CEC4F6" w14:textId="77777777" w:rsidR="00BD283C" w:rsidRPr="0047682F" w:rsidRDefault="00BD283C" w:rsidP="00BD283C">
            <w:pPr>
              <w:pStyle w:val="TableParagraph"/>
              <w:rPr>
                <w:rFonts w:ascii="Times New Roman"/>
                <w:sz w:val="20"/>
              </w:rPr>
            </w:pPr>
          </w:p>
        </w:tc>
        <w:tc>
          <w:tcPr>
            <w:tcW w:w="849" w:type="dxa"/>
          </w:tcPr>
          <w:p w14:paraId="0866D4CE" w14:textId="77777777" w:rsidR="00BD283C" w:rsidRPr="0047682F" w:rsidRDefault="00BD283C" w:rsidP="00BD283C">
            <w:pPr>
              <w:pStyle w:val="TableParagraph"/>
              <w:rPr>
                <w:rFonts w:ascii="Times New Roman"/>
                <w:sz w:val="20"/>
              </w:rPr>
            </w:pPr>
          </w:p>
        </w:tc>
        <w:tc>
          <w:tcPr>
            <w:tcW w:w="848" w:type="dxa"/>
          </w:tcPr>
          <w:p w14:paraId="6BFEA898" w14:textId="77777777" w:rsidR="00BD283C" w:rsidRPr="0047682F" w:rsidRDefault="00BD283C" w:rsidP="00BD283C">
            <w:pPr>
              <w:pStyle w:val="TableParagraph"/>
              <w:rPr>
                <w:rFonts w:ascii="Times New Roman"/>
                <w:sz w:val="20"/>
              </w:rPr>
            </w:pPr>
          </w:p>
        </w:tc>
      </w:tr>
      <w:tr w:rsidR="00BD283C" w:rsidRPr="0047682F" w14:paraId="30AB59FB" w14:textId="77777777" w:rsidTr="0012594C">
        <w:trPr>
          <w:trHeight w:val="429"/>
        </w:trPr>
        <w:tc>
          <w:tcPr>
            <w:tcW w:w="812" w:type="dxa"/>
          </w:tcPr>
          <w:p w14:paraId="667E8F28" w14:textId="77777777" w:rsidR="00BD283C" w:rsidRPr="0047682F" w:rsidRDefault="00BD283C" w:rsidP="00BD283C">
            <w:pPr>
              <w:pStyle w:val="TableParagraph"/>
              <w:rPr>
                <w:rFonts w:ascii="Times New Roman"/>
                <w:sz w:val="20"/>
              </w:rPr>
            </w:pPr>
          </w:p>
        </w:tc>
        <w:tc>
          <w:tcPr>
            <w:tcW w:w="852" w:type="dxa"/>
          </w:tcPr>
          <w:p w14:paraId="2046DC62" w14:textId="77777777" w:rsidR="00BD283C" w:rsidRPr="0047682F" w:rsidRDefault="00BD283C" w:rsidP="00BD283C">
            <w:pPr>
              <w:pStyle w:val="TableParagraph"/>
              <w:rPr>
                <w:rFonts w:ascii="Times New Roman"/>
                <w:sz w:val="20"/>
              </w:rPr>
            </w:pPr>
          </w:p>
        </w:tc>
        <w:tc>
          <w:tcPr>
            <w:tcW w:w="850" w:type="dxa"/>
          </w:tcPr>
          <w:p w14:paraId="59814FD3" w14:textId="77777777" w:rsidR="00BD283C" w:rsidRPr="0047682F" w:rsidRDefault="00BD283C" w:rsidP="00BD283C">
            <w:pPr>
              <w:pStyle w:val="TableParagraph"/>
              <w:rPr>
                <w:rFonts w:ascii="Times New Roman"/>
                <w:sz w:val="20"/>
              </w:rPr>
            </w:pPr>
          </w:p>
        </w:tc>
        <w:tc>
          <w:tcPr>
            <w:tcW w:w="849" w:type="dxa"/>
          </w:tcPr>
          <w:p w14:paraId="50E042A5" w14:textId="77777777" w:rsidR="00BD283C" w:rsidRPr="0047682F" w:rsidRDefault="00BD283C" w:rsidP="00BD283C">
            <w:pPr>
              <w:pStyle w:val="TableParagraph"/>
              <w:rPr>
                <w:rFonts w:ascii="Times New Roman"/>
                <w:sz w:val="20"/>
              </w:rPr>
            </w:pPr>
          </w:p>
        </w:tc>
        <w:tc>
          <w:tcPr>
            <w:tcW w:w="849" w:type="dxa"/>
          </w:tcPr>
          <w:p w14:paraId="46698A7C" w14:textId="77777777" w:rsidR="00BD283C" w:rsidRPr="0047682F" w:rsidRDefault="00BD283C" w:rsidP="00BD283C">
            <w:pPr>
              <w:pStyle w:val="TableParagraph"/>
              <w:rPr>
                <w:rFonts w:ascii="Times New Roman"/>
                <w:sz w:val="20"/>
              </w:rPr>
            </w:pPr>
          </w:p>
        </w:tc>
        <w:tc>
          <w:tcPr>
            <w:tcW w:w="849" w:type="dxa"/>
          </w:tcPr>
          <w:p w14:paraId="59F28904" w14:textId="77777777" w:rsidR="00BD283C" w:rsidRPr="0047682F" w:rsidRDefault="00BD283C" w:rsidP="00BD283C">
            <w:pPr>
              <w:pStyle w:val="TableParagraph"/>
              <w:rPr>
                <w:rFonts w:ascii="Times New Roman"/>
                <w:sz w:val="20"/>
              </w:rPr>
            </w:pPr>
          </w:p>
        </w:tc>
        <w:tc>
          <w:tcPr>
            <w:tcW w:w="849" w:type="dxa"/>
          </w:tcPr>
          <w:p w14:paraId="487F53B7" w14:textId="77777777" w:rsidR="00BD283C" w:rsidRPr="0047682F" w:rsidRDefault="00BD283C" w:rsidP="00BD283C">
            <w:pPr>
              <w:pStyle w:val="TableParagraph"/>
              <w:rPr>
                <w:rFonts w:ascii="Times New Roman"/>
                <w:sz w:val="20"/>
              </w:rPr>
            </w:pPr>
          </w:p>
        </w:tc>
        <w:tc>
          <w:tcPr>
            <w:tcW w:w="851" w:type="dxa"/>
          </w:tcPr>
          <w:p w14:paraId="57BB7795" w14:textId="77777777" w:rsidR="00BD283C" w:rsidRPr="0047682F" w:rsidRDefault="00BD283C" w:rsidP="00BD283C">
            <w:pPr>
              <w:pStyle w:val="TableParagraph"/>
              <w:rPr>
                <w:rFonts w:ascii="Times New Roman"/>
                <w:sz w:val="20"/>
              </w:rPr>
            </w:pPr>
          </w:p>
        </w:tc>
        <w:tc>
          <w:tcPr>
            <w:tcW w:w="849" w:type="dxa"/>
          </w:tcPr>
          <w:p w14:paraId="4DE782BE" w14:textId="77777777" w:rsidR="00BD283C" w:rsidRPr="0047682F" w:rsidRDefault="00BD283C" w:rsidP="00BD283C">
            <w:pPr>
              <w:pStyle w:val="TableParagraph"/>
              <w:rPr>
                <w:rFonts w:ascii="Times New Roman"/>
                <w:sz w:val="20"/>
              </w:rPr>
            </w:pPr>
          </w:p>
        </w:tc>
        <w:tc>
          <w:tcPr>
            <w:tcW w:w="848" w:type="dxa"/>
          </w:tcPr>
          <w:p w14:paraId="458F9747" w14:textId="77777777" w:rsidR="00BD283C" w:rsidRPr="0047682F" w:rsidRDefault="00BD283C" w:rsidP="00BD283C">
            <w:pPr>
              <w:pStyle w:val="TableParagraph"/>
              <w:rPr>
                <w:rFonts w:ascii="Times New Roman"/>
                <w:sz w:val="20"/>
              </w:rPr>
            </w:pPr>
          </w:p>
        </w:tc>
      </w:tr>
      <w:tr w:rsidR="00BD283C" w:rsidRPr="0047682F" w14:paraId="451960E2" w14:textId="77777777" w:rsidTr="0012594C">
        <w:trPr>
          <w:trHeight w:val="429"/>
        </w:trPr>
        <w:tc>
          <w:tcPr>
            <w:tcW w:w="812" w:type="dxa"/>
          </w:tcPr>
          <w:p w14:paraId="38A7CE32" w14:textId="77777777" w:rsidR="00BD283C" w:rsidRPr="0047682F" w:rsidRDefault="00BD283C" w:rsidP="00BD283C">
            <w:pPr>
              <w:pStyle w:val="TableParagraph"/>
              <w:spacing w:before="46"/>
              <w:ind w:left="197"/>
              <w:rPr>
                <w:sz w:val="21"/>
              </w:rPr>
            </w:pPr>
            <w:r w:rsidRPr="0047682F">
              <w:rPr>
                <w:spacing w:val="-5"/>
                <w:sz w:val="21"/>
              </w:rPr>
              <w:t>合計</w:t>
            </w:r>
          </w:p>
        </w:tc>
        <w:tc>
          <w:tcPr>
            <w:tcW w:w="852" w:type="dxa"/>
          </w:tcPr>
          <w:p w14:paraId="189E301B" w14:textId="77777777" w:rsidR="00BD283C" w:rsidRPr="0047682F" w:rsidRDefault="00BD283C" w:rsidP="00BD283C">
            <w:pPr>
              <w:pStyle w:val="TableParagraph"/>
              <w:rPr>
                <w:rFonts w:ascii="Times New Roman"/>
                <w:sz w:val="20"/>
              </w:rPr>
            </w:pPr>
          </w:p>
        </w:tc>
        <w:tc>
          <w:tcPr>
            <w:tcW w:w="850" w:type="dxa"/>
          </w:tcPr>
          <w:p w14:paraId="07A82A6B" w14:textId="77777777" w:rsidR="00BD283C" w:rsidRPr="0047682F" w:rsidRDefault="00BD283C" w:rsidP="00BD283C">
            <w:pPr>
              <w:pStyle w:val="TableParagraph"/>
              <w:rPr>
                <w:rFonts w:ascii="Times New Roman"/>
                <w:sz w:val="20"/>
              </w:rPr>
            </w:pPr>
          </w:p>
        </w:tc>
        <w:tc>
          <w:tcPr>
            <w:tcW w:w="849" w:type="dxa"/>
          </w:tcPr>
          <w:p w14:paraId="596FFD99" w14:textId="77777777" w:rsidR="00BD283C" w:rsidRPr="0047682F" w:rsidRDefault="00BD283C" w:rsidP="00BD283C">
            <w:pPr>
              <w:pStyle w:val="TableParagraph"/>
              <w:rPr>
                <w:rFonts w:ascii="Times New Roman"/>
                <w:sz w:val="20"/>
              </w:rPr>
            </w:pPr>
          </w:p>
        </w:tc>
        <w:tc>
          <w:tcPr>
            <w:tcW w:w="849" w:type="dxa"/>
          </w:tcPr>
          <w:p w14:paraId="3860AF4C" w14:textId="77777777" w:rsidR="00BD283C" w:rsidRPr="0047682F" w:rsidRDefault="00BD283C" w:rsidP="00BD283C">
            <w:pPr>
              <w:pStyle w:val="TableParagraph"/>
              <w:rPr>
                <w:rFonts w:ascii="Times New Roman"/>
                <w:sz w:val="20"/>
              </w:rPr>
            </w:pPr>
          </w:p>
        </w:tc>
        <w:tc>
          <w:tcPr>
            <w:tcW w:w="849" w:type="dxa"/>
          </w:tcPr>
          <w:p w14:paraId="7031D2D8" w14:textId="77777777" w:rsidR="00BD283C" w:rsidRPr="0047682F" w:rsidRDefault="00BD283C" w:rsidP="00BD283C">
            <w:pPr>
              <w:pStyle w:val="TableParagraph"/>
              <w:rPr>
                <w:rFonts w:ascii="Times New Roman"/>
                <w:sz w:val="20"/>
              </w:rPr>
            </w:pPr>
          </w:p>
        </w:tc>
        <w:tc>
          <w:tcPr>
            <w:tcW w:w="849" w:type="dxa"/>
          </w:tcPr>
          <w:p w14:paraId="42729950" w14:textId="77777777" w:rsidR="00BD283C" w:rsidRPr="0047682F" w:rsidRDefault="00BD283C" w:rsidP="00BD283C">
            <w:pPr>
              <w:pStyle w:val="TableParagraph"/>
              <w:rPr>
                <w:rFonts w:ascii="Times New Roman"/>
                <w:sz w:val="20"/>
              </w:rPr>
            </w:pPr>
          </w:p>
        </w:tc>
        <w:tc>
          <w:tcPr>
            <w:tcW w:w="851" w:type="dxa"/>
          </w:tcPr>
          <w:p w14:paraId="41705AD1" w14:textId="77777777" w:rsidR="00BD283C" w:rsidRPr="0047682F" w:rsidRDefault="00BD283C" w:rsidP="00BD283C">
            <w:pPr>
              <w:pStyle w:val="TableParagraph"/>
              <w:rPr>
                <w:rFonts w:ascii="Times New Roman"/>
                <w:sz w:val="20"/>
              </w:rPr>
            </w:pPr>
          </w:p>
        </w:tc>
        <w:tc>
          <w:tcPr>
            <w:tcW w:w="849" w:type="dxa"/>
          </w:tcPr>
          <w:p w14:paraId="0E58EC14" w14:textId="77777777" w:rsidR="00BD283C" w:rsidRPr="0047682F" w:rsidRDefault="00BD283C" w:rsidP="00BD283C">
            <w:pPr>
              <w:pStyle w:val="TableParagraph"/>
              <w:rPr>
                <w:rFonts w:ascii="Times New Roman"/>
                <w:sz w:val="20"/>
              </w:rPr>
            </w:pPr>
          </w:p>
        </w:tc>
        <w:tc>
          <w:tcPr>
            <w:tcW w:w="848" w:type="dxa"/>
          </w:tcPr>
          <w:p w14:paraId="0465812D" w14:textId="77777777" w:rsidR="00BD283C" w:rsidRPr="0047682F" w:rsidRDefault="00BD283C" w:rsidP="00BD283C">
            <w:pPr>
              <w:pStyle w:val="TableParagraph"/>
              <w:rPr>
                <w:rFonts w:ascii="Times New Roman"/>
                <w:sz w:val="20"/>
              </w:rPr>
            </w:pPr>
          </w:p>
        </w:tc>
      </w:tr>
    </w:tbl>
    <w:p w14:paraId="79A68727" w14:textId="77777777" w:rsidR="00BD283C" w:rsidRPr="0047682F" w:rsidRDefault="00BD283C" w:rsidP="00BD283C">
      <w:pPr>
        <w:rPr>
          <w:rFonts w:ascii="Times New Roman"/>
          <w:sz w:val="20"/>
        </w:rPr>
        <w:sectPr w:rsidR="00BD283C" w:rsidRPr="0047682F" w:rsidSect="00EE2414">
          <w:pgSz w:w="11906" w:h="16838" w:code="9"/>
          <w:pgMar w:top="993" w:right="707" w:bottom="993" w:left="709" w:header="720" w:footer="720" w:gutter="0"/>
          <w:cols w:space="720"/>
          <w:noEndnote/>
          <w:docGrid w:linePitch="286"/>
        </w:sectPr>
      </w:pPr>
    </w:p>
    <w:p w14:paraId="049BE732" w14:textId="77777777" w:rsidR="00BD283C" w:rsidRPr="0047682F" w:rsidRDefault="00BD283C" w:rsidP="0012594C">
      <w:pPr>
        <w:pStyle w:val="af9"/>
        <w:spacing w:before="61"/>
        <w:ind w:left="905" w:firstLine="796"/>
      </w:pPr>
      <w:r w:rsidRPr="0047682F">
        <w:rPr>
          <w:spacing w:val="-2"/>
        </w:rPr>
        <w:lastRenderedPageBreak/>
        <w:t>（ロ）</w:t>
      </w:r>
      <w:r w:rsidRPr="0047682F">
        <w:t xml:space="preserve">経費の内訳 </w:t>
      </w:r>
      <w:r w:rsidRPr="0047682F">
        <w:rPr>
          <w:spacing w:val="-2"/>
        </w:rPr>
        <w:t>（各経費の配分ごとの実績の内訳を記載</w:t>
      </w:r>
      <w:r w:rsidRPr="0047682F">
        <w:rPr>
          <w:spacing w:val="-10"/>
        </w:rPr>
        <w:t>）</w:t>
      </w:r>
    </w:p>
    <w:p w14:paraId="6C011EBC" w14:textId="77777777" w:rsidR="00BD283C" w:rsidRPr="0047682F" w:rsidRDefault="00BD283C" w:rsidP="00E97F31">
      <w:pPr>
        <w:pStyle w:val="af9"/>
        <w:rPr>
          <w:sz w:val="20"/>
        </w:rPr>
      </w:pPr>
    </w:p>
    <w:p w14:paraId="02050DA2" w14:textId="77777777" w:rsidR="00BD283C" w:rsidRDefault="00BD283C" w:rsidP="00E97F31">
      <w:pPr>
        <w:pStyle w:val="af9"/>
        <w:spacing w:before="3"/>
        <w:rPr>
          <w:sz w:val="15"/>
        </w:rPr>
      </w:pPr>
    </w:p>
    <w:p w14:paraId="3EC11CA7" w14:textId="77777777" w:rsidR="00B469F2" w:rsidRDefault="00B469F2" w:rsidP="00E97F31">
      <w:pPr>
        <w:pStyle w:val="af9"/>
        <w:spacing w:before="3"/>
        <w:rPr>
          <w:sz w:val="15"/>
        </w:rPr>
      </w:pPr>
    </w:p>
    <w:p w14:paraId="5142B659" w14:textId="77777777" w:rsidR="00B469F2" w:rsidRDefault="00B469F2" w:rsidP="00E97F31">
      <w:pPr>
        <w:pStyle w:val="af9"/>
        <w:spacing w:before="3"/>
        <w:rPr>
          <w:sz w:val="15"/>
        </w:rPr>
      </w:pPr>
    </w:p>
    <w:p w14:paraId="2F61750E" w14:textId="77777777" w:rsidR="00B469F2" w:rsidRDefault="00B469F2" w:rsidP="00E97F31">
      <w:pPr>
        <w:pStyle w:val="af9"/>
        <w:spacing w:before="3"/>
        <w:rPr>
          <w:sz w:val="15"/>
        </w:rPr>
      </w:pPr>
    </w:p>
    <w:p w14:paraId="14B8D317" w14:textId="77777777" w:rsidR="00B469F2" w:rsidRDefault="00B469F2" w:rsidP="00E97F31">
      <w:pPr>
        <w:pStyle w:val="af9"/>
        <w:spacing w:before="3"/>
        <w:rPr>
          <w:sz w:val="15"/>
        </w:rPr>
      </w:pPr>
    </w:p>
    <w:p w14:paraId="7C081210" w14:textId="77777777" w:rsidR="00B469F2" w:rsidRDefault="00B469F2" w:rsidP="00E97F31">
      <w:pPr>
        <w:pStyle w:val="af9"/>
        <w:spacing w:before="3"/>
        <w:rPr>
          <w:sz w:val="15"/>
        </w:rPr>
      </w:pPr>
    </w:p>
    <w:p w14:paraId="7F7D8EC8" w14:textId="77777777" w:rsidR="00B469F2" w:rsidRDefault="00B469F2" w:rsidP="00E97F31">
      <w:pPr>
        <w:pStyle w:val="af9"/>
        <w:spacing w:before="3"/>
        <w:rPr>
          <w:sz w:val="15"/>
        </w:rPr>
      </w:pPr>
    </w:p>
    <w:p w14:paraId="17328930" w14:textId="77777777" w:rsidR="00B469F2" w:rsidRDefault="00B469F2" w:rsidP="00E97F31">
      <w:pPr>
        <w:pStyle w:val="af9"/>
        <w:spacing w:before="3"/>
        <w:rPr>
          <w:sz w:val="15"/>
        </w:rPr>
      </w:pPr>
    </w:p>
    <w:p w14:paraId="2330DAE1" w14:textId="77777777" w:rsidR="00B469F2" w:rsidRDefault="00B469F2" w:rsidP="00E97F31">
      <w:pPr>
        <w:pStyle w:val="af9"/>
        <w:spacing w:before="3"/>
        <w:rPr>
          <w:sz w:val="15"/>
        </w:rPr>
      </w:pPr>
    </w:p>
    <w:p w14:paraId="3929613F" w14:textId="77777777" w:rsidR="00B469F2" w:rsidRDefault="00B469F2" w:rsidP="00E97F31">
      <w:pPr>
        <w:pStyle w:val="af9"/>
        <w:spacing w:before="3"/>
        <w:rPr>
          <w:sz w:val="15"/>
        </w:rPr>
      </w:pPr>
    </w:p>
    <w:p w14:paraId="0BB9FA61" w14:textId="77777777" w:rsidR="00B469F2" w:rsidRDefault="00B469F2" w:rsidP="00E97F31">
      <w:pPr>
        <w:pStyle w:val="af9"/>
        <w:spacing w:before="3"/>
        <w:rPr>
          <w:sz w:val="15"/>
        </w:rPr>
      </w:pPr>
    </w:p>
    <w:p w14:paraId="07A632FE" w14:textId="77777777" w:rsidR="00B469F2" w:rsidRDefault="00B469F2" w:rsidP="00E97F31">
      <w:pPr>
        <w:pStyle w:val="af9"/>
        <w:spacing w:before="3"/>
        <w:rPr>
          <w:sz w:val="15"/>
        </w:rPr>
      </w:pPr>
    </w:p>
    <w:p w14:paraId="08162EE0" w14:textId="77777777" w:rsidR="00B469F2" w:rsidRDefault="00B469F2" w:rsidP="00E97F31">
      <w:pPr>
        <w:pStyle w:val="af9"/>
        <w:spacing w:before="3"/>
        <w:rPr>
          <w:sz w:val="15"/>
        </w:rPr>
      </w:pPr>
    </w:p>
    <w:p w14:paraId="62B9A2C8" w14:textId="77777777" w:rsidR="00B469F2" w:rsidRPr="0047682F" w:rsidRDefault="00B469F2" w:rsidP="00E97F31">
      <w:pPr>
        <w:pStyle w:val="af9"/>
        <w:spacing w:before="3"/>
        <w:rPr>
          <w:sz w:val="15"/>
        </w:rPr>
      </w:pPr>
    </w:p>
    <w:p w14:paraId="16E8B2BB" w14:textId="76F15DB6" w:rsidR="00BD283C" w:rsidRPr="00B469F2" w:rsidRDefault="00BD283C" w:rsidP="005961CF">
      <w:pPr>
        <w:pStyle w:val="af9"/>
        <w:spacing w:line="321" w:lineRule="auto"/>
        <w:ind w:leftChars="406" w:left="1700" w:hangingChars="411" w:hanging="847"/>
        <w:jc w:val="both"/>
        <w:rPr>
          <w:spacing w:val="-2"/>
        </w:rPr>
      </w:pPr>
      <w:r w:rsidRPr="0047682F">
        <w:rPr>
          <w:spacing w:val="-2"/>
        </w:rPr>
        <w:t>（注１）当該年度に財産を取得しているときは、</w:t>
      </w:r>
      <w:r w:rsidRPr="0047682F">
        <w:rPr>
          <w:rFonts w:hint="eastAsia"/>
          <w:spacing w:val="-2"/>
        </w:rPr>
        <w:t>交付規程</w:t>
      </w:r>
      <w:r w:rsidRPr="0047682F">
        <w:rPr>
          <w:spacing w:val="-2"/>
        </w:rPr>
        <w:t>第</w:t>
      </w:r>
      <w:r w:rsidR="005961CF">
        <w:rPr>
          <w:rFonts w:hint="eastAsia"/>
          <w:spacing w:val="-2"/>
        </w:rPr>
        <w:t>２０</w:t>
      </w:r>
      <w:r w:rsidRPr="0047682F">
        <w:rPr>
          <w:spacing w:val="-2"/>
        </w:rPr>
        <w:t>条第３項の規定に基づき、様式第１１による取得財産等管理明細表を添付することとする。</w:t>
      </w:r>
    </w:p>
    <w:p w14:paraId="1C6725B5" w14:textId="52DF84FC" w:rsidR="00BD283C" w:rsidRPr="0047682F" w:rsidRDefault="00BD283C" w:rsidP="005119A2">
      <w:pPr>
        <w:pStyle w:val="af9"/>
        <w:spacing w:line="360" w:lineRule="auto"/>
        <w:ind w:leftChars="406" w:left="1700" w:hangingChars="411" w:hanging="847"/>
      </w:pPr>
      <w:r w:rsidRPr="0047682F">
        <w:rPr>
          <w:spacing w:val="-2"/>
        </w:rPr>
        <w:t>（注２）消費税及び地方消費税に係る仕入控除税額を減額して報告する場合は、次の算式を明記すること。補助金所要額－消費税及び地方消費税に係る仕入控除税額＝</w:t>
      </w:r>
      <w:r w:rsidRPr="0047682F">
        <w:rPr>
          <w:spacing w:val="-4"/>
        </w:rPr>
        <w:t>補助</w:t>
      </w:r>
      <w:r w:rsidRPr="0047682F">
        <w:rPr>
          <w:rFonts w:hint="eastAsia"/>
          <w:spacing w:val="-4"/>
        </w:rPr>
        <w:t>対象</w:t>
      </w:r>
      <w:r w:rsidRPr="0047682F">
        <w:rPr>
          <w:spacing w:val="-4"/>
        </w:rPr>
        <w:t>金額</w:t>
      </w:r>
    </w:p>
    <w:p w14:paraId="3C1E52EB" w14:textId="77777777" w:rsidR="00BD283C" w:rsidRPr="0012594C" w:rsidRDefault="00BD283C" w:rsidP="005119A2">
      <w:pPr>
        <w:pStyle w:val="af9"/>
        <w:spacing w:line="360" w:lineRule="auto"/>
        <w:ind w:leftChars="406" w:left="1700" w:hangingChars="411" w:hanging="847"/>
        <w:jc w:val="both"/>
        <w:rPr>
          <w:spacing w:val="-2"/>
        </w:rPr>
      </w:pPr>
      <w:r w:rsidRPr="0047682F">
        <w:rPr>
          <w:spacing w:val="-2"/>
        </w:rPr>
        <w:t>（注３）支出総括表の流用後交付決定額は、区分間の流用をした場合に流用後の交付決定額を記載することとする。</w:t>
      </w:r>
    </w:p>
    <w:p w14:paraId="725FC3C1" w14:textId="1CD902C0" w:rsidR="00BD283C" w:rsidRPr="0012594C" w:rsidRDefault="00BD283C" w:rsidP="0012594C">
      <w:pPr>
        <w:pStyle w:val="af9"/>
        <w:spacing w:line="321" w:lineRule="auto"/>
        <w:ind w:leftChars="406" w:left="1700" w:hangingChars="411" w:hanging="847"/>
        <w:rPr>
          <w:spacing w:val="-2"/>
        </w:rPr>
      </w:pPr>
      <w:r w:rsidRPr="0047682F">
        <w:rPr>
          <w:spacing w:val="-2"/>
        </w:rPr>
        <w:t>（注４）</w:t>
      </w:r>
      <w:r w:rsidR="00A33AB8" w:rsidRPr="0012594C">
        <w:rPr>
          <w:rFonts w:hint="eastAsia"/>
          <w:spacing w:val="-2"/>
        </w:rPr>
        <w:t>間接</w:t>
      </w:r>
      <w:r w:rsidRPr="0047682F">
        <w:rPr>
          <w:spacing w:val="-2"/>
        </w:rPr>
        <w:t>補助事業の一部を第三者に委託をした場合は、最終的な実施体制図を添付するこ</w:t>
      </w:r>
      <w:r w:rsidRPr="0012594C">
        <w:rPr>
          <w:spacing w:val="-2"/>
        </w:rPr>
        <w:t>と。</w:t>
      </w:r>
    </w:p>
    <w:p w14:paraId="5EE5C0C4" w14:textId="77777777" w:rsidR="00BD283C" w:rsidRPr="0047682F" w:rsidRDefault="00BD283C" w:rsidP="00BD283C">
      <w:pPr>
        <w:pStyle w:val="af9"/>
        <w:ind w:right="184"/>
        <w:jc w:val="center"/>
        <w:rPr>
          <w:sz w:val="18"/>
          <w:szCs w:val="18"/>
        </w:rPr>
      </w:pPr>
    </w:p>
    <w:p w14:paraId="0673EC2C"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3F057CD5" w14:textId="08328B4E" w:rsidR="006121B8" w:rsidRPr="0047682F" w:rsidRDefault="006121B8" w:rsidP="006121B8">
      <w:pPr>
        <w:pStyle w:val="af9"/>
        <w:spacing w:before="61"/>
        <w:ind w:right="607"/>
        <w:jc w:val="right"/>
      </w:pPr>
      <w:r w:rsidRPr="0047682F">
        <w:rPr>
          <w:spacing w:val="-4"/>
          <w:lang w:eastAsia="zh-CN"/>
        </w:rPr>
        <w:lastRenderedPageBreak/>
        <w:t>別紙</w:t>
      </w:r>
      <w:r>
        <w:rPr>
          <w:rFonts w:hint="eastAsia"/>
          <w:spacing w:val="-4"/>
        </w:rPr>
        <w:t>１</w:t>
      </w:r>
    </w:p>
    <w:p w14:paraId="5092C0CF" w14:textId="77777777" w:rsidR="006121B8" w:rsidRDefault="006121B8" w:rsidP="006121B8">
      <w:pPr>
        <w:pStyle w:val="af9"/>
        <w:spacing w:before="61"/>
        <w:ind w:right="465"/>
        <w:jc w:val="right"/>
        <w:rPr>
          <w:spacing w:val="-4"/>
        </w:rPr>
      </w:pPr>
    </w:p>
    <w:p w14:paraId="28FB9F57" w14:textId="6440EF3E" w:rsidR="006121B8" w:rsidRPr="009C6BC3" w:rsidRDefault="006121B8" w:rsidP="006121B8">
      <w:pPr>
        <w:pStyle w:val="af9"/>
        <w:spacing w:before="61"/>
        <w:ind w:right="465"/>
        <w:jc w:val="center"/>
        <w:rPr>
          <w:spacing w:val="-4"/>
          <w:u w:val="single"/>
        </w:rPr>
      </w:pPr>
      <w:r w:rsidRPr="009C6BC3">
        <w:rPr>
          <w:rFonts w:hint="eastAsia"/>
          <w:spacing w:val="-4"/>
          <w:u w:val="single"/>
        </w:rPr>
        <w:t>再配達率削減</w:t>
      </w:r>
      <w:r w:rsidR="002C7667">
        <w:rPr>
          <w:rFonts w:hint="eastAsia"/>
          <w:spacing w:val="-4"/>
          <w:u w:val="single"/>
        </w:rPr>
        <w:t>実績</w:t>
      </w:r>
    </w:p>
    <w:p w14:paraId="581C93C9" w14:textId="77777777" w:rsidR="006121B8" w:rsidRDefault="006121B8" w:rsidP="006121B8">
      <w:pPr>
        <w:pStyle w:val="af9"/>
        <w:spacing w:before="61"/>
        <w:ind w:right="465"/>
        <w:jc w:val="center"/>
        <w:rPr>
          <w:spacing w:val="-4"/>
        </w:rPr>
      </w:pPr>
    </w:p>
    <w:p w14:paraId="5B5E7549" w14:textId="78179C6A" w:rsidR="006121B8" w:rsidRPr="002D09D8" w:rsidRDefault="006121B8" w:rsidP="006121B8">
      <w:pPr>
        <w:pStyle w:val="af9"/>
        <w:spacing w:before="61"/>
        <w:ind w:right="465" w:firstLineChars="50" w:firstLine="101"/>
        <w:rPr>
          <w:spacing w:val="-4"/>
        </w:rPr>
      </w:pPr>
      <w:r>
        <w:rPr>
          <w:rFonts w:hint="eastAsia"/>
          <w:spacing w:val="-4"/>
        </w:rPr>
        <w:t xml:space="preserve">　　</w:t>
      </w:r>
      <w:r w:rsidR="002C7667" w:rsidRPr="002D09D8">
        <w:rPr>
          <w:rFonts w:hint="eastAsia"/>
          <w:spacing w:val="-4"/>
        </w:rPr>
        <w:t>１．</w:t>
      </w:r>
      <w:r w:rsidRPr="002D09D8">
        <w:rPr>
          <w:rFonts w:hint="eastAsia"/>
          <w:spacing w:val="-4"/>
        </w:rPr>
        <w:t>再配達率の削減</w:t>
      </w:r>
      <w:r w:rsidR="00D058B8">
        <w:rPr>
          <w:rFonts w:hint="eastAsia"/>
          <w:spacing w:val="-4"/>
        </w:rPr>
        <w:t>実績</w:t>
      </w:r>
    </w:p>
    <w:tbl>
      <w:tblPr>
        <w:tblStyle w:val="a6"/>
        <w:tblW w:w="0" w:type="auto"/>
        <w:tblInd w:w="471" w:type="dxa"/>
        <w:tblLook w:val="04A0" w:firstRow="1" w:lastRow="0" w:firstColumn="1" w:lastColumn="0" w:noHBand="0" w:noVBand="1"/>
      </w:tblPr>
      <w:tblGrid>
        <w:gridCol w:w="3210"/>
        <w:gridCol w:w="2268"/>
        <w:gridCol w:w="2193"/>
        <w:gridCol w:w="2338"/>
      </w:tblGrid>
      <w:tr w:rsidR="007056B8" w:rsidRPr="002D09D8" w14:paraId="5B7E94E3" w14:textId="6FF7303C" w:rsidTr="00C07C89">
        <w:tc>
          <w:tcPr>
            <w:tcW w:w="3210" w:type="dxa"/>
          </w:tcPr>
          <w:p w14:paraId="7230632B" w14:textId="77777777" w:rsidR="007056B8" w:rsidRPr="002D09D8" w:rsidRDefault="007056B8" w:rsidP="00775A54">
            <w:pPr>
              <w:pStyle w:val="af9"/>
              <w:spacing w:before="61"/>
              <w:ind w:right="465"/>
              <w:jc w:val="center"/>
              <w:rPr>
                <w:spacing w:val="-4"/>
              </w:rPr>
            </w:pPr>
          </w:p>
        </w:tc>
        <w:tc>
          <w:tcPr>
            <w:tcW w:w="2268" w:type="dxa"/>
          </w:tcPr>
          <w:p w14:paraId="51C6679B" w14:textId="34BA8295" w:rsidR="007056B8" w:rsidRPr="002D09D8" w:rsidRDefault="007056B8" w:rsidP="00775A54">
            <w:pPr>
              <w:pStyle w:val="af9"/>
              <w:spacing w:before="61"/>
              <w:ind w:right="465"/>
              <w:jc w:val="center"/>
              <w:rPr>
                <w:spacing w:val="-4"/>
              </w:rPr>
            </w:pPr>
            <w:r w:rsidRPr="002D09D8">
              <w:rPr>
                <w:rFonts w:hint="eastAsia"/>
                <w:spacing w:val="-4"/>
              </w:rPr>
              <w:t>実施前</w:t>
            </w:r>
          </w:p>
        </w:tc>
        <w:tc>
          <w:tcPr>
            <w:tcW w:w="2193" w:type="dxa"/>
          </w:tcPr>
          <w:p w14:paraId="43818957" w14:textId="0D0240FE" w:rsidR="007056B8" w:rsidRPr="002D09D8" w:rsidRDefault="007056B8" w:rsidP="00775A54">
            <w:pPr>
              <w:pStyle w:val="af9"/>
              <w:spacing w:before="61"/>
              <w:ind w:right="465"/>
              <w:jc w:val="center"/>
              <w:rPr>
                <w:spacing w:val="-4"/>
              </w:rPr>
            </w:pPr>
            <w:r w:rsidRPr="002D09D8">
              <w:rPr>
                <w:rFonts w:hint="eastAsia"/>
                <w:spacing w:val="-4"/>
              </w:rPr>
              <w:t>実施後（結果）</w:t>
            </w:r>
          </w:p>
        </w:tc>
        <w:tc>
          <w:tcPr>
            <w:tcW w:w="2338" w:type="dxa"/>
          </w:tcPr>
          <w:p w14:paraId="790252FC" w14:textId="3C15F114" w:rsidR="007056B8" w:rsidRPr="002D09D8" w:rsidRDefault="007056B8" w:rsidP="00775A54">
            <w:pPr>
              <w:pStyle w:val="af9"/>
              <w:spacing w:before="61"/>
              <w:ind w:right="465"/>
              <w:jc w:val="center"/>
              <w:rPr>
                <w:spacing w:val="-4"/>
              </w:rPr>
            </w:pPr>
            <w:r w:rsidRPr="002D09D8">
              <w:rPr>
                <w:rFonts w:hint="eastAsia"/>
                <w:spacing w:val="-4"/>
              </w:rPr>
              <w:t>改善ポイント</w:t>
            </w:r>
          </w:p>
        </w:tc>
      </w:tr>
      <w:tr w:rsidR="007056B8" w:rsidRPr="002D09D8" w14:paraId="6467D0E7" w14:textId="69368667" w:rsidTr="00C07C89">
        <w:tc>
          <w:tcPr>
            <w:tcW w:w="3210" w:type="dxa"/>
          </w:tcPr>
          <w:p w14:paraId="1305CDBE" w14:textId="6D171672" w:rsidR="007056B8" w:rsidRPr="002D09D8" w:rsidRDefault="007056B8" w:rsidP="003F0AEC">
            <w:pPr>
              <w:pStyle w:val="af9"/>
              <w:spacing w:before="61"/>
              <w:ind w:right="465"/>
              <w:rPr>
                <w:spacing w:val="-4"/>
              </w:rPr>
            </w:pPr>
            <w:r w:rsidRPr="002D09D8">
              <w:rPr>
                <w:rFonts w:hint="eastAsia"/>
                <w:spacing w:val="-4"/>
              </w:rPr>
              <w:t>再配達件数</w:t>
            </w:r>
          </w:p>
        </w:tc>
        <w:tc>
          <w:tcPr>
            <w:tcW w:w="2268" w:type="dxa"/>
          </w:tcPr>
          <w:p w14:paraId="2222B0D8" w14:textId="1FF64DFB" w:rsidR="007056B8" w:rsidRPr="002D09D8" w:rsidRDefault="007056B8" w:rsidP="00775A54">
            <w:pPr>
              <w:pStyle w:val="af9"/>
              <w:spacing w:before="61"/>
              <w:ind w:right="465"/>
              <w:jc w:val="right"/>
              <w:rPr>
                <w:spacing w:val="-4"/>
              </w:rPr>
            </w:pPr>
            <w:r w:rsidRPr="002D09D8">
              <w:rPr>
                <w:rFonts w:hint="eastAsia"/>
                <w:spacing w:val="-4"/>
              </w:rPr>
              <w:t>件</w:t>
            </w:r>
          </w:p>
        </w:tc>
        <w:tc>
          <w:tcPr>
            <w:tcW w:w="2193" w:type="dxa"/>
          </w:tcPr>
          <w:p w14:paraId="27E702EC" w14:textId="5C36503A" w:rsidR="007056B8" w:rsidRPr="002D09D8" w:rsidRDefault="007056B8" w:rsidP="00775A54">
            <w:pPr>
              <w:pStyle w:val="af9"/>
              <w:spacing w:before="61"/>
              <w:ind w:right="465"/>
              <w:jc w:val="right"/>
              <w:rPr>
                <w:spacing w:val="-4"/>
              </w:rPr>
            </w:pPr>
            <w:r w:rsidRPr="002D09D8">
              <w:rPr>
                <w:rFonts w:hint="eastAsia"/>
                <w:spacing w:val="-4"/>
              </w:rPr>
              <w:t>件</w:t>
            </w:r>
          </w:p>
        </w:tc>
        <w:tc>
          <w:tcPr>
            <w:tcW w:w="2338" w:type="dxa"/>
          </w:tcPr>
          <w:p w14:paraId="6BCF1D2B" w14:textId="6C3BDC40" w:rsidR="007056B8" w:rsidRPr="002D09D8" w:rsidRDefault="007056B8" w:rsidP="00775A54">
            <w:pPr>
              <w:pStyle w:val="af9"/>
              <w:spacing w:before="61"/>
              <w:ind w:right="465"/>
              <w:jc w:val="right"/>
              <w:rPr>
                <w:spacing w:val="-4"/>
              </w:rPr>
            </w:pPr>
            <w:r w:rsidRPr="002D09D8">
              <w:rPr>
                <w:rFonts w:hint="eastAsia"/>
                <w:spacing w:val="-4"/>
              </w:rPr>
              <w:t>－</w:t>
            </w:r>
          </w:p>
        </w:tc>
      </w:tr>
      <w:tr w:rsidR="007056B8" w:rsidRPr="002D09D8" w14:paraId="007402DB" w14:textId="039EEF37" w:rsidTr="00C07C89">
        <w:tc>
          <w:tcPr>
            <w:tcW w:w="3210" w:type="dxa"/>
          </w:tcPr>
          <w:p w14:paraId="4304F455" w14:textId="07BEB406" w:rsidR="007056B8" w:rsidRPr="002D09D8" w:rsidRDefault="007056B8" w:rsidP="003F0AEC">
            <w:pPr>
              <w:pStyle w:val="af9"/>
              <w:spacing w:before="61"/>
              <w:ind w:right="465"/>
              <w:rPr>
                <w:spacing w:val="-4"/>
              </w:rPr>
            </w:pPr>
            <w:r w:rsidRPr="002D09D8">
              <w:rPr>
                <w:rFonts w:hint="eastAsia"/>
                <w:spacing w:val="-4"/>
              </w:rPr>
              <w:t>総配達件数</w:t>
            </w:r>
          </w:p>
        </w:tc>
        <w:tc>
          <w:tcPr>
            <w:tcW w:w="2268" w:type="dxa"/>
          </w:tcPr>
          <w:p w14:paraId="2D858D49" w14:textId="4949331D" w:rsidR="007056B8" w:rsidRPr="002D09D8" w:rsidRDefault="007056B8" w:rsidP="00775A54">
            <w:pPr>
              <w:pStyle w:val="af9"/>
              <w:spacing w:before="61"/>
              <w:ind w:right="465"/>
              <w:jc w:val="right"/>
              <w:rPr>
                <w:spacing w:val="-4"/>
              </w:rPr>
            </w:pPr>
            <w:r w:rsidRPr="002D09D8">
              <w:rPr>
                <w:rFonts w:hint="eastAsia"/>
                <w:spacing w:val="-4"/>
              </w:rPr>
              <w:t>件</w:t>
            </w:r>
          </w:p>
        </w:tc>
        <w:tc>
          <w:tcPr>
            <w:tcW w:w="2193" w:type="dxa"/>
          </w:tcPr>
          <w:p w14:paraId="7789E71C" w14:textId="2A5168ED" w:rsidR="007056B8" w:rsidRPr="002D09D8" w:rsidRDefault="007056B8" w:rsidP="00775A54">
            <w:pPr>
              <w:pStyle w:val="af9"/>
              <w:spacing w:before="61"/>
              <w:ind w:right="465"/>
              <w:jc w:val="right"/>
              <w:rPr>
                <w:spacing w:val="-4"/>
              </w:rPr>
            </w:pPr>
            <w:r w:rsidRPr="002D09D8">
              <w:rPr>
                <w:rFonts w:hint="eastAsia"/>
                <w:spacing w:val="-4"/>
              </w:rPr>
              <w:t>件</w:t>
            </w:r>
          </w:p>
        </w:tc>
        <w:tc>
          <w:tcPr>
            <w:tcW w:w="2338" w:type="dxa"/>
          </w:tcPr>
          <w:p w14:paraId="034BB660" w14:textId="74DDB69E" w:rsidR="007056B8" w:rsidRPr="002D09D8" w:rsidRDefault="007056B8" w:rsidP="00775A54">
            <w:pPr>
              <w:pStyle w:val="af9"/>
              <w:spacing w:before="61"/>
              <w:ind w:right="465"/>
              <w:jc w:val="right"/>
              <w:rPr>
                <w:spacing w:val="-4"/>
              </w:rPr>
            </w:pPr>
            <w:r w:rsidRPr="002D09D8">
              <w:rPr>
                <w:rFonts w:hint="eastAsia"/>
                <w:spacing w:val="-4"/>
              </w:rPr>
              <w:t>－</w:t>
            </w:r>
          </w:p>
        </w:tc>
      </w:tr>
      <w:tr w:rsidR="007056B8" w:rsidRPr="002D09D8" w14:paraId="2541AC88" w14:textId="0AA0267E" w:rsidTr="00C07C89">
        <w:tc>
          <w:tcPr>
            <w:tcW w:w="3210" w:type="dxa"/>
          </w:tcPr>
          <w:p w14:paraId="5732426F" w14:textId="77777777" w:rsidR="007056B8" w:rsidRPr="002D09D8" w:rsidRDefault="007056B8" w:rsidP="003F0AEC">
            <w:pPr>
              <w:pStyle w:val="af9"/>
              <w:spacing w:before="61"/>
              <w:ind w:right="465"/>
              <w:rPr>
                <w:spacing w:val="-4"/>
                <w:lang w:eastAsia="zh-TW"/>
              </w:rPr>
            </w:pPr>
            <w:r w:rsidRPr="002D09D8">
              <w:rPr>
                <w:rFonts w:hint="eastAsia"/>
                <w:spacing w:val="-4"/>
                <w:lang w:eastAsia="zh-TW"/>
              </w:rPr>
              <w:t>再配達率</w:t>
            </w:r>
          </w:p>
          <w:p w14:paraId="12F05452" w14:textId="75D830F3" w:rsidR="007056B8" w:rsidRPr="002D09D8" w:rsidRDefault="007056B8" w:rsidP="003F0AEC">
            <w:pPr>
              <w:pStyle w:val="af9"/>
              <w:spacing w:before="61"/>
              <w:ind w:right="465"/>
              <w:rPr>
                <w:spacing w:val="-4"/>
                <w:lang w:eastAsia="zh-TW"/>
              </w:rPr>
            </w:pPr>
            <w:r w:rsidRPr="002D09D8">
              <w:rPr>
                <w:rFonts w:hint="eastAsia"/>
                <w:spacing w:val="-4"/>
                <w:lang w:eastAsia="zh-TW"/>
              </w:rPr>
              <w:t>（再配達件数/総配達件数）</w:t>
            </w:r>
          </w:p>
        </w:tc>
        <w:tc>
          <w:tcPr>
            <w:tcW w:w="2268" w:type="dxa"/>
          </w:tcPr>
          <w:p w14:paraId="24445C21" w14:textId="68A44CC7" w:rsidR="007056B8" w:rsidRPr="002D09D8" w:rsidRDefault="007056B8" w:rsidP="00775A54">
            <w:pPr>
              <w:pStyle w:val="af9"/>
              <w:spacing w:before="61"/>
              <w:ind w:right="465"/>
              <w:jc w:val="right"/>
              <w:rPr>
                <w:spacing w:val="-4"/>
              </w:rPr>
            </w:pPr>
            <w:r w:rsidRPr="002D09D8">
              <w:rPr>
                <w:rFonts w:hint="eastAsia"/>
                <w:spacing w:val="-4"/>
              </w:rPr>
              <w:t>％</w:t>
            </w:r>
          </w:p>
        </w:tc>
        <w:tc>
          <w:tcPr>
            <w:tcW w:w="2193" w:type="dxa"/>
          </w:tcPr>
          <w:p w14:paraId="6D8F15BC" w14:textId="310A392F" w:rsidR="007056B8" w:rsidRPr="002D09D8" w:rsidRDefault="007056B8" w:rsidP="00775A54">
            <w:pPr>
              <w:pStyle w:val="af9"/>
              <w:spacing w:before="61"/>
              <w:ind w:right="465"/>
              <w:jc w:val="right"/>
              <w:rPr>
                <w:spacing w:val="-4"/>
              </w:rPr>
            </w:pPr>
            <w:r w:rsidRPr="002D09D8">
              <w:rPr>
                <w:rFonts w:hint="eastAsia"/>
                <w:spacing w:val="-4"/>
              </w:rPr>
              <w:t>％</w:t>
            </w:r>
          </w:p>
        </w:tc>
        <w:tc>
          <w:tcPr>
            <w:tcW w:w="2338" w:type="dxa"/>
          </w:tcPr>
          <w:p w14:paraId="3CF16A4C" w14:textId="0CB4BDF9" w:rsidR="007056B8" w:rsidRPr="002D09D8" w:rsidRDefault="007056B8" w:rsidP="00775A54">
            <w:pPr>
              <w:pStyle w:val="af9"/>
              <w:spacing w:before="61"/>
              <w:ind w:right="465"/>
              <w:jc w:val="right"/>
              <w:rPr>
                <w:spacing w:val="-4"/>
              </w:rPr>
            </w:pPr>
            <w:r w:rsidRPr="002D09D8">
              <w:rPr>
                <w:rFonts w:hint="eastAsia"/>
                <w:spacing w:val="-4"/>
              </w:rPr>
              <w:t>％</w:t>
            </w:r>
            <w:r w:rsidR="00C07C89" w:rsidRPr="002D09D8">
              <w:rPr>
                <w:rFonts w:hint="eastAsia"/>
                <w:spacing w:val="-4"/>
                <w:vertAlign w:val="superscript"/>
              </w:rPr>
              <w:t>※1</w:t>
            </w:r>
          </w:p>
        </w:tc>
      </w:tr>
    </w:tbl>
    <w:p w14:paraId="5572DC2B" w14:textId="4C4CDD80" w:rsidR="00C07C89" w:rsidRPr="002D09D8" w:rsidRDefault="00C07C89" w:rsidP="006121B8">
      <w:pPr>
        <w:pStyle w:val="af9"/>
        <w:spacing w:before="61"/>
        <w:ind w:right="465"/>
        <w:rPr>
          <w:spacing w:val="-4"/>
          <w:lang w:eastAsia="zh-TW"/>
        </w:rPr>
      </w:pPr>
      <w:r w:rsidRPr="002D09D8">
        <w:rPr>
          <w:rFonts w:hint="eastAsia"/>
          <w:spacing w:val="-4"/>
          <w:lang w:eastAsia="zh-TW"/>
        </w:rPr>
        <w:t xml:space="preserve">　　 ※1 「実施前再配達率」-「実施後再配達率」</w:t>
      </w:r>
    </w:p>
    <w:p w14:paraId="7DC61E75" w14:textId="0CE8AE49" w:rsidR="006121B8" w:rsidRPr="002D09D8" w:rsidRDefault="006121B8" w:rsidP="006121B8">
      <w:pPr>
        <w:pStyle w:val="af9"/>
        <w:spacing w:before="61"/>
        <w:ind w:right="465"/>
        <w:rPr>
          <w:spacing w:val="-4"/>
          <w:lang w:eastAsia="zh-TW"/>
        </w:rPr>
      </w:pPr>
      <w:r w:rsidRPr="002D09D8">
        <w:rPr>
          <w:rFonts w:hint="eastAsia"/>
          <w:spacing w:val="-4"/>
          <w:lang w:eastAsia="zh-TW"/>
        </w:rPr>
        <w:t xml:space="preserve">　</w:t>
      </w:r>
      <w:r w:rsidR="00FA6777" w:rsidRPr="002D09D8">
        <w:rPr>
          <w:rFonts w:hint="eastAsia"/>
          <w:spacing w:val="-4"/>
          <w:lang w:eastAsia="zh-TW"/>
        </w:rPr>
        <w:t xml:space="preserve">　 </w:t>
      </w:r>
    </w:p>
    <w:p w14:paraId="348B67F7" w14:textId="77777777" w:rsidR="006121B8" w:rsidRPr="002D09D8" w:rsidRDefault="006121B8" w:rsidP="006121B8">
      <w:pPr>
        <w:pStyle w:val="af9"/>
        <w:spacing w:before="61"/>
        <w:ind w:right="465"/>
        <w:rPr>
          <w:spacing w:val="-4"/>
          <w:lang w:eastAsia="zh-TW"/>
        </w:rPr>
      </w:pPr>
    </w:p>
    <w:p w14:paraId="24159F7D" w14:textId="55E6BA4A" w:rsidR="002C38BF" w:rsidRPr="002D09D8" w:rsidRDefault="006121B8" w:rsidP="002C38BF">
      <w:pPr>
        <w:pStyle w:val="af9"/>
        <w:spacing w:before="61"/>
        <w:ind w:right="465" w:firstLineChars="50" w:firstLine="101"/>
        <w:rPr>
          <w:spacing w:val="-4"/>
          <w:vertAlign w:val="superscript"/>
        </w:rPr>
      </w:pPr>
      <w:r w:rsidRPr="002D09D8">
        <w:rPr>
          <w:rFonts w:hint="eastAsia"/>
          <w:spacing w:val="-4"/>
          <w:lang w:eastAsia="zh-TW"/>
        </w:rPr>
        <w:t xml:space="preserve">　　</w:t>
      </w:r>
      <w:r w:rsidR="002C7667" w:rsidRPr="002D09D8">
        <w:rPr>
          <w:rFonts w:hint="eastAsia"/>
          <w:spacing w:val="-4"/>
        </w:rPr>
        <w:t>２．</w:t>
      </w:r>
      <w:r w:rsidRPr="002D09D8">
        <w:rPr>
          <w:rFonts w:hint="eastAsia"/>
          <w:spacing w:val="-4"/>
        </w:rPr>
        <w:t>実施項目別の再配達率削減寄与度</w:t>
      </w:r>
      <w:r w:rsidR="002C38BF" w:rsidRPr="002D09D8">
        <w:rPr>
          <w:rFonts w:hint="eastAsia"/>
          <w:spacing w:val="-4"/>
          <w:vertAlign w:val="superscript"/>
        </w:rPr>
        <w:t>※2</w:t>
      </w:r>
    </w:p>
    <w:tbl>
      <w:tblPr>
        <w:tblStyle w:val="a6"/>
        <w:tblW w:w="0" w:type="auto"/>
        <w:tblInd w:w="421" w:type="dxa"/>
        <w:tblLook w:val="04A0" w:firstRow="1" w:lastRow="0" w:firstColumn="1" w:lastColumn="0" w:noHBand="0" w:noVBand="1"/>
      </w:tblPr>
      <w:tblGrid>
        <w:gridCol w:w="5811"/>
        <w:gridCol w:w="4111"/>
      </w:tblGrid>
      <w:tr w:rsidR="006121B8" w:rsidRPr="002D09D8" w14:paraId="77951C75" w14:textId="77777777" w:rsidTr="008A2EC0">
        <w:trPr>
          <w:trHeight w:val="333"/>
        </w:trPr>
        <w:tc>
          <w:tcPr>
            <w:tcW w:w="5811" w:type="dxa"/>
          </w:tcPr>
          <w:p w14:paraId="6556BFB2" w14:textId="77777777" w:rsidR="006121B8" w:rsidRPr="002D09D8" w:rsidRDefault="006121B8" w:rsidP="00775A54">
            <w:pPr>
              <w:pStyle w:val="af9"/>
              <w:spacing w:before="61"/>
              <w:ind w:right="465"/>
              <w:rPr>
                <w:spacing w:val="-4"/>
              </w:rPr>
            </w:pPr>
            <w:r w:rsidRPr="002D09D8">
              <w:rPr>
                <w:rFonts w:hint="eastAsia"/>
                <w:spacing w:val="-4"/>
              </w:rPr>
              <w:t>実施項目内容</w:t>
            </w:r>
          </w:p>
        </w:tc>
        <w:tc>
          <w:tcPr>
            <w:tcW w:w="4111" w:type="dxa"/>
          </w:tcPr>
          <w:p w14:paraId="4C0504C7" w14:textId="0A06D9C1" w:rsidR="006121B8" w:rsidRPr="002D09D8" w:rsidRDefault="008A2EC0" w:rsidP="00775A54">
            <w:pPr>
              <w:pStyle w:val="af9"/>
              <w:spacing w:before="61"/>
              <w:ind w:right="465"/>
              <w:rPr>
                <w:spacing w:val="-4"/>
              </w:rPr>
            </w:pPr>
            <w:r w:rsidRPr="002D09D8">
              <w:rPr>
                <w:rFonts w:hint="eastAsia"/>
                <w:spacing w:val="-4"/>
              </w:rPr>
              <w:t>再配達率削減に関する</w:t>
            </w:r>
            <w:r w:rsidR="006121B8" w:rsidRPr="002D09D8">
              <w:rPr>
                <w:rFonts w:hint="eastAsia"/>
                <w:spacing w:val="-4"/>
              </w:rPr>
              <w:t>項目別寄与度</w:t>
            </w:r>
            <w:r w:rsidR="006121B8" w:rsidRPr="002D09D8">
              <w:rPr>
                <w:rFonts w:hint="eastAsia"/>
                <w:spacing w:val="-4"/>
                <w:vertAlign w:val="superscript"/>
              </w:rPr>
              <w:t>※</w:t>
            </w:r>
            <w:r w:rsidR="00FA6777" w:rsidRPr="002D09D8">
              <w:rPr>
                <w:rFonts w:hint="eastAsia"/>
                <w:spacing w:val="-4"/>
                <w:vertAlign w:val="superscript"/>
              </w:rPr>
              <w:t>2</w:t>
            </w:r>
          </w:p>
        </w:tc>
      </w:tr>
      <w:tr w:rsidR="006121B8" w:rsidRPr="002D09D8" w14:paraId="1F9EF234" w14:textId="77777777" w:rsidTr="008A2EC0">
        <w:trPr>
          <w:trHeight w:val="428"/>
        </w:trPr>
        <w:tc>
          <w:tcPr>
            <w:tcW w:w="5811" w:type="dxa"/>
          </w:tcPr>
          <w:p w14:paraId="2E71B05D" w14:textId="77777777" w:rsidR="006121B8" w:rsidRPr="002D09D8" w:rsidRDefault="006121B8" w:rsidP="00775A54">
            <w:pPr>
              <w:pStyle w:val="af9"/>
              <w:spacing w:before="61"/>
              <w:ind w:right="465"/>
              <w:rPr>
                <w:spacing w:val="-4"/>
              </w:rPr>
            </w:pPr>
          </w:p>
        </w:tc>
        <w:tc>
          <w:tcPr>
            <w:tcW w:w="4111" w:type="dxa"/>
          </w:tcPr>
          <w:p w14:paraId="5A879D00" w14:textId="77777777" w:rsidR="006121B8" w:rsidRPr="002D09D8" w:rsidRDefault="006121B8" w:rsidP="00775A54">
            <w:pPr>
              <w:pStyle w:val="af9"/>
              <w:spacing w:before="61"/>
              <w:ind w:right="465"/>
              <w:jc w:val="right"/>
              <w:rPr>
                <w:spacing w:val="-4"/>
              </w:rPr>
            </w:pPr>
            <w:r w:rsidRPr="002D09D8">
              <w:rPr>
                <w:rFonts w:hint="eastAsia"/>
                <w:spacing w:val="-4"/>
              </w:rPr>
              <w:t>％</w:t>
            </w:r>
          </w:p>
        </w:tc>
      </w:tr>
      <w:tr w:rsidR="006121B8" w:rsidRPr="002D09D8" w14:paraId="44D0DB5E" w14:textId="77777777" w:rsidTr="008A2EC0">
        <w:trPr>
          <w:trHeight w:val="428"/>
        </w:trPr>
        <w:tc>
          <w:tcPr>
            <w:tcW w:w="5811" w:type="dxa"/>
          </w:tcPr>
          <w:p w14:paraId="2FBE6944" w14:textId="77777777" w:rsidR="006121B8" w:rsidRPr="002D09D8" w:rsidRDefault="006121B8" w:rsidP="00775A54">
            <w:pPr>
              <w:pStyle w:val="af9"/>
              <w:spacing w:before="61"/>
              <w:ind w:right="465"/>
              <w:rPr>
                <w:spacing w:val="-4"/>
              </w:rPr>
            </w:pPr>
          </w:p>
        </w:tc>
        <w:tc>
          <w:tcPr>
            <w:tcW w:w="4111" w:type="dxa"/>
          </w:tcPr>
          <w:p w14:paraId="36D92E45" w14:textId="77777777" w:rsidR="006121B8" w:rsidRPr="002D09D8" w:rsidRDefault="006121B8" w:rsidP="00775A54">
            <w:pPr>
              <w:pStyle w:val="af9"/>
              <w:spacing w:before="61"/>
              <w:ind w:right="465"/>
              <w:jc w:val="right"/>
              <w:rPr>
                <w:spacing w:val="-4"/>
              </w:rPr>
            </w:pPr>
            <w:r w:rsidRPr="002D09D8">
              <w:rPr>
                <w:rFonts w:hint="eastAsia"/>
                <w:spacing w:val="-4"/>
              </w:rPr>
              <w:t>％</w:t>
            </w:r>
          </w:p>
        </w:tc>
      </w:tr>
      <w:tr w:rsidR="006121B8" w:rsidRPr="002D09D8" w14:paraId="17F6BEE8" w14:textId="77777777" w:rsidTr="008A2EC0">
        <w:trPr>
          <w:trHeight w:val="436"/>
        </w:trPr>
        <w:tc>
          <w:tcPr>
            <w:tcW w:w="5811" w:type="dxa"/>
          </w:tcPr>
          <w:p w14:paraId="1B7C77DF" w14:textId="77777777" w:rsidR="006121B8" w:rsidRPr="002D09D8" w:rsidRDefault="006121B8" w:rsidP="00775A54">
            <w:pPr>
              <w:pStyle w:val="af9"/>
              <w:spacing w:before="61"/>
              <w:ind w:right="465"/>
              <w:rPr>
                <w:spacing w:val="-4"/>
              </w:rPr>
            </w:pPr>
          </w:p>
        </w:tc>
        <w:tc>
          <w:tcPr>
            <w:tcW w:w="4111" w:type="dxa"/>
          </w:tcPr>
          <w:p w14:paraId="110F6DDF" w14:textId="77777777" w:rsidR="006121B8" w:rsidRPr="002D09D8" w:rsidRDefault="006121B8" w:rsidP="00775A54">
            <w:pPr>
              <w:pStyle w:val="af9"/>
              <w:spacing w:before="61"/>
              <w:ind w:right="465"/>
              <w:jc w:val="right"/>
              <w:rPr>
                <w:spacing w:val="-4"/>
              </w:rPr>
            </w:pPr>
            <w:r w:rsidRPr="002D09D8">
              <w:rPr>
                <w:rFonts w:hint="eastAsia"/>
                <w:spacing w:val="-4"/>
              </w:rPr>
              <w:t>％</w:t>
            </w:r>
          </w:p>
        </w:tc>
      </w:tr>
      <w:tr w:rsidR="006121B8" w:rsidRPr="002D09D8" w14:paraId="6BE27D1D" w14:textId="77777777" w:rsidTr="008A2EC0">
        <w:trPr>
          <w:trHeight w:val="428"/>
        </w:trPr>
        <w:tc>
          <w:tcPr>
            <w:tcW w:w="5811" w:type="dxa"/>
          </w:tcPr>
          <w:p w14:paraId="70069B47" w14:textId="77777777" w:rsidR="006121B8" w:rsidRPr="002D09D8" w:rsidRDefault="006121B8" w:rsidP="00775A54">
            <w:pPr>
              <w:pStyle w:val="af9"/>
              <w:spacing w:before="61"/>
              <w:ind w:right="465"/>
              <w:rPr>
                <w:spacing w:val="-4"/>
              </w:rPr>
            </w:pPr>
          </w:p>
        </w:tc>
        <w:tc>
          <w:tcPr>
            <w:tcW w:w="4111" w:type="dxa"/>
          </w:tcPr>
          <w:p w14:paraId="487FDA32" w14:textId="77777777" w:rsidR="006121B8" w:rsidRPr="002D09D8" w:rsidRDefault="006121B8" w:rsidP="00775A54">
            <w:pPr>
              <w:pStyle w:val="af9"/>
              <w:spacing w:before="61"/>
              <w:ind w:right="465"/>
              <w:jc w:val="right"/>
              <w:rPr>
                <w:spacing w:val="-4"/>
              </w:rPr>
            </w:pPr>
            <w:r w:rsidRPr="002D09D8">
              <w:rPr>
                <w:rFonts w:hint="eastAsia"/>
                <w:spacing w:val="-4"/>
              </w:rPr>
              <w:t>％</w:t>
            </w:r>
          </w:p>
        </w:tc>
      </w:tr>
    </w:tbl>
    <w:p w14:paraId="00FD9290" w14:textId="24A4FB2A" w:rsidR="006121B8" w:rsidRPr="002D09D8" w:rsidRDefault="006121B8" w:rsidP="002C38BF">
      <w:pPr>
        <w:pStyle w:val="Web"/>
        <w:spacing w:before="0" w:beforeAutospacing="0" w:after="0" w:afterAutospacing="0"/>
        <w:ind w:leftChars="150" w:left="921" w:hangingChars="300" w:hanging="606"/>
        <w:rPr>
          <w:rFonts w:asciiTheme="minorEastAsia" w:eastAsiaTheme="minorEastAsia" w:hAnsiTheme="minorEastAsia"/>
          <w:sz w:val="21"/>
          <w:szCs w:val="21"/>
        </w:rPr>
      </w:pPr>
      <w:r w:rsidRPr="002D09D8">
        <w:rPr>
          <w:rFonts w:asciiTheme="minorEastAsia" w:eastAsiaTheme="minorEastAsia" w:hAnsiTheme="minorEastAsia" w:hint="eastAsia"/>
          <w:spacing w:val="-4"/>
          <w:sz w:val="21"/>
          <w:szCs w:val="21"/>
        </w:rPr>
        <w:t xml:space="preserve">　</w:t>
      </w:r>
      <w:r w:rsidRPr="002D09D8">
        <w:rPr>
          <w:rFonts w:asciiTheme="minorEastAsia" w:eastAsiaTheme="minorEastAsia" w:hAnsiTheme="minorEastAsia" w:hint="eastAsia"/>
          <w:sz w:val="21"/>
          <w:szCs w:val="21"/>
        </w:rPr>
        <w:t>※</w:t>
      </w:r>
      <w:r w:rsidR="00FA6777" w:rsidRPr="002D09D8">
        <w:rPr>
          <w:rFonts w:asciiTheme="minorEastAsia" w:eastAsiaTheme="minorEastAsia" w:hAnsiTheme="minorEastAsia" w:hint="eastAsia"/>
          <w:sz w:val="21"/>
          <w:szCs w:val="21"/>
        </w:rPr>
        <w:t>２</w:t>
      </w:r>
      <w:r w:rsidRPr="002D09D8">
        <w:rPr>
          <w:rFonts w:asciiTheme="minorEastAsia" w:eastAsiaTheme="minorEastAsia" w:hAnsiTheme="minorEastAsia" w:hint="eastAsia"/>
          <w:sz w:val="21"/>
          <w:szCs w:val="21"/>
        </w:rPr>
        <w:t xml:space="preserve"> </w:t>
      </w:r>
      <w:r w:rsidR="002C38BF" w:rsidRPr="002D09D8">
        <w:rPr>
          <w:rFonts w:asciiTheme="minorEastAsia" w:eastAsiaTheme="minorEastAsia" w:hAnsiTheme="minorEastAsia" w:hint="eastAsia"/>
          <w:sz w:val="21"/>
          <w:szCs w:val="21"/>
        </w:rPr>
        <w:t>交付申請時に提出した様式第1別紙3「</w:t>
      </w:r>
      <w:r w:rsidR="002C7667" w:rsidRPr="002D09D8">
        <w:rPr>
          <w:rFonts w:asciiTheme="minorEastAsia" w:eastAsiaTheme="minorEastAsia" w:hAnsiTheme="minorEastAsia" w:hint="eastAsia"/>
          <w:sz w:val="21"/>
          <w:szCs w:val="21"/>
        </w:rPr>
        <w:t>再配達率削減</w:t>
      </w:r>
      <w:r w:rsidR="00676DA2">
        <w:rPr>
          <w:rFonts w:asciiTheme="minorEastAsia" w:eastAsiaTheme="minorEastAsia" w:hAnsiTheme="minorEastAsia" w:hint="eastAsia"/>
          <w:sz w:val="21"/>
          <w:szCs w:val="21"/>
        </w:rPr>
        <w:t>目標</w:t>
      </w:r>
      <w:r w:rsidR="002C38BF" w:rsidRPr="002D09D8">
        <w:rPr>
          <w:rFonts w:asciiTheme="minorEastAsia" w:eastAsiaTheme="minorEastAsia" w:hAnsiTheme="minorEastAsia" w:hint="eastAsia"/>
          <w:sz w:val="21"/>
          <w:szCs w:val="21"/>
        </w:rPr>
        <w:t>」</w:t>
      </w:r>
      <w:r w:rsidR="002C7667" w:rsidRPr="002D09D8">
        <w:rPr>
          <w:rFonts w:asciiTheme="minorEastAsia" w:eastAsiaTheme="minorEastAsia" w:hAnsiTheme="minorEastAsia" w:hint="eastAsia"/>
          <w:sz w:val="21"/>
          <w:szCs w:val="21"/>
        </w:rPr>
        <w:t>に記載した「実施項目別の再配達率削減寄与度」を転記してください</w:t>
      </w:r>
    </w:p>
    <w:p w14:paraId="7243E056" w14:textId="3FD69318" w:rsidR="002C7667" w:rsidRPr="002D09D8" w:rsidRDefault="002C7667" w:rsidP="002C38BF">
      <w:pPr>
        <w:pStyle w:val="Web"/>
        <w:spacing w:before="0" w:beforeAutospacing="0" w:after="0" w:afterAutospacing="0"/>
        <w:ind w:leftChars="150" w:left="945" w:hangingChars="300" w:hanging="630"/>
        <w:rPr>
          <w:rFonts w:asciiTheme="minorEastAsia" w:eastAsiaTheme="minorEastAsia" w:hAnsiTheme="minorEastAsia"/>
          <w:sz w:val="21"/>
          <w:szCs w:val="21"/>
        </w:rPr>
      </w:pPr>
    </w:p>
    <w:p w14:paraId="1D834DED" w14:textId="77777777" w:rsidR="00DC1188" w:rsidRPr="002D09D8" w:rsidRDefault="00DC1188" w:rsidP="002C7667">
      <w:pPr>
        <w:pStyle w:val="Web"/>
        <w:spacing w:before="0" w:beforeAutospacing="0" w:after="0" w:afterAutospacing="0"/>
        <w:ind w:leftChars="250" w:left="945" w:hangingChars="200" w:hanging="420"/>
        <w:rPr>
          <w:rFonts w:asciiTheme="minorEastAsia" w:eastAsiaTheme="minorEastAsia" w:hAnsiTheme="minorEastAsia"/>
          <w:sz w:val="21"/>
          <w:szCs w:val="21"/>
        </w:rPr>
      </w:pPr>
    </w:p>
    <w:p w14:paraId="17363E11" w14:textId="285D4741" w:rsidR="002C7667" w:rsidRPr="002D09D8" w:rsidRDefault="002C7667" w:rsidP="002C7667">
      <w:pPr>
        <w:pStyle w:val="Web"/>
        <w:spacing w:before="0" w:beforeAutospacing="0" w:after="0" w:afterAutospacing="0"/>
        <w:ind w:leftChars="250" w:left="945" w:hangingChars="200" w:hanging="420"/>
        <w:rPr>
          <w:rFonts w:asciiTheme="minorEastAsia" w:eastAsiaTheme="minorEastAsia" w:hAnsiTheme="minorEastAsia"/>
          <w:sz w:val="21"/>
          <w:szCs w:val="21"/>
        </w:rPr>
      </w:pPr>
      <w:r w:rsidRPr="002D09D8">
        <w:rPr>
          <w:rFonts w:asciiTheme="minorEastAsia" w:eastAsiaTheme="minorEastAsia" w:hAnsiTheme="minorEastAsia" w:hint="eastAsia"/>
          <w:sz w:val="21"/>
          <w:szCs w:val="21"/>
        </w:rPr>
        <w:t>３．</w:t>
      </w:r>
      <w:r w:rsidR="00DC1188" w:rsidRPr="002D09D8">
        <w:rPr>
          <w:rFonts w:asciiTheme="minorEastAsia" w:eastAsiaTheme="minorEastAsia" w:hAnsiTheme="minorEastAsia" w:hint="eastAsia"/>
          <w:sz w:val="21"/>
          <w:szCs w:val="21"/>
        </w:rPr>
        <w:t>実施項目別の削減効果の評価</w:t>
      </w:r>
    </w:p>
    <w:p w14:paraId="5DF183DF" w14:textId="0A8EEE6B" w:rsidR="00DC1188" w:rsidRDefault="00DC1188" w:rsidP="002C7667">
      <w:pPr>
        <w:pStyle w:val="Web"/>
        <w:spacing w:before="0" w:beforeAutospacing="0" w:after="0" w:afterAutospacing="0"/>
        <w:ind w:leftChars="250" w:left="925" w:hangingChars="200" w:hanging="400"/>
        <w:rPr>
          <w:rFonts w:asciiTheme="minorEastAsia" w:eastAsiaTheme="minorEastAsia" w:hAnsiTheme="minorEastAsia"/>
          <w:sz w:val="20"/>
          <w:szCs w:val="20"/>
        </w:rPr>
      </w:pPr>
    </w:p>
    <w:p w14:paraId="1AEC60B4" w14:textId="77777777" w:rsidR="006121B8" w:rsidRDefault="006121B8"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613245FC"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6897993D"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69A8A26D"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1FA3FD7A"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4012FFEA"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2C1D2AEC"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235A1DDB" w14:textId="77777777" w:rsidR="008A2EC0"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29093ABC" w14:textId="77777777" w:rsidR="008A2EC0" w:rsidRPr="00E137AC" w:rsidRDefault="008A2EC0" w:rsidP="006121B8">
      <w:pPr>
        <w:pStyle w:val="Web"/>
        <w:spacing w:before="0" w:beforeAutospacing="0" w:after="0" w:afterAutospacing="0"/>
        <w:ind w:leftChars="150" w:left="915" w:hangingChars="300" w:hanging="600"/>
        <w:rPr>
          <w:rFonts w:asciiTheme="minorEastAsia" w:eastAsiaTheme="minorEastAsia" w:hAnsiTheme="minorEastAsia"/>
          <w:sz w:val="20"/>
          <w:szCs w:val="20"/>
        </w:rPr>
      </w:pPr>
    </w:p>
    <w:p w14:paraId="239DBB6E" w14:textId="77777777" w:rsidR="00B677C0" w:rsidRPr="006121B8" w:rsidRDefault="00B677C0" w:rsidP="00B677C0">
      <w:pPr>
        <w:pStyle w:val="af9"/>
        <w:spacing w:before="61"/>
        <w:ind w:right="465"/>
        <w:jc w:val="right"/>
        <w:rPr>
          <w:spacing w:val="-4"/>
        </w:rPr>
      </w:pPr>
    </w:p>
    <w:p w14:paraId="49D30228" w14:textId="77777777" w:rsidR="00B677C0" w:rsidRPr="00B677C0" w:rsidRDefault="00B677C0" w:rsidP="0012594C">
      <w:pPr>
        <w:pStyle w:val="a3"/>
        <w:spacing w:line="15" w:lineRule="atLeast"/>
        <w:ind w:left="210" w:hangingChars="100" w:hanging="210"/>
        <w:rPr>
          <w:color w:val="000000"/>
          <w:spacing w:val="0"/>
        </w:rPr>
      </w:pPr>
    </w:p>
    <w:p w14:paraId="7CA55B99" w14:textId="77777777" w:rsidR="00B677C0" w:rsidRDefault="00B677C0" w:rsidP="0012594C">
      <w:pPr>
        <w:pStyle w:val="a3"/>
        <w:spacing w:line="15" w:lineRule="atLeast"/>
        <w:ind w:left="210" w:hangingChars="100" w:hanging="210"/>
        <w:rPr>
          <w:color w:val="000000"/>
          <w:spacing w:val="0"/>
        </w:rPr>
      </w:pPr>
    </w:p>
    <w:p w14:paraId="24D68C6B" w14:textId="77777777" w:rsidR="00B677C0" w:rsidRDefault="00B677C0" w:rsidP="0012594C">
      <w:pPr>
        <w:pStyle w:val="a3"/>
        <w:spacing w:line="15" w:lineRule="atLeast"/>
        <w:ind w:left="210" w:hangingChars="100" w:hanging="210"/>
        <w:rPr>
          <w:color w:val="000000"/>
          <w:spacing w:val="0"/>
        </w:rPr>
      </w:pPr>
    </w:p>
    <w:p w14:paraId="0258B0EF" w14:textId="77777777" w:rsidR="00B677C0" w:rsidRDefault="00B677C0" w:rsidP="0012594C">
      <w:pPr>
        <w:pStyle w:val="a3"/>
        <w:spacing w:line="15" w:lineRule="atLeast"/>
        <w:ind w:left="210" w:hangingChars="100" w:hanging="210"/>
        <w:rPr>
          <w:color w:val="000000"/>
          <w:spacing w:val="0"/>
        </w:rPr>
      </w:pPr>
    </w:p>
    <w:p w14:paraId="503BC726" w14:textId="77777777" w:rsidR="00B677C0" w:rsidRDefault="00B677C0" w:rsidP="0012594C">
      <w:pPr>
        <w:pStyle w:val="a3"/>
        <w:spacing w:line="15" w:lineRule="atLeast"/>
        <w:ind w:left="210" w:hangingChars="100" w:hanging="210"/>
        <w:rPr>
          <w:color w:val="000000"/>
          <w:spacing w:val="0"/>
        </w:rPr>
      </w:pPr>
    </w:p>
    <w:p w14:paraId="4A52F5A4" w14:textId="77777777" w:rsidR="00B677C0" w:rsidRDefault="00B677C0" w:rsidP="0012594C">
      <w:pPr>
        <w:pStyle w:val="a3"/>
        <w:spacing w:line="15" w:lineRule="atLeast"/>
        <w:ind w:left="210" w:hangingChars="100" w:hanging="210"/>
        <w:rPr>
          <w:color w:val="000000"/>
          <w:spacing w:val="0"/>
        </w:rPr>
      </w:pPr>
    </w:p>
    <w:p w14:paraId="6AC731F7" w14:textId="77777777" w:rsidR="00B677C0" w:rsidRDefault="00B677C0" w:rsidP="0012594C">
      <w:pPr>
        <w:pStyle w:val="a3"/>
        <w:spacing w:line="15" w:lineRule="atLeast"/>
        <w:ind w:left="210" w:hangingChars="100" w:hanging="210"/>
        <w:rPr>
          <w:color w:val="000000"/>
          <w:spacing w:val="0"/>
        </w:rPr>
      </w:pPr>
    </w:p>
    <w:p w14:paraId="589D6967" w14:textId="77777777" w:rsidR="00B677C0" w:rsidRDefault="00B677C0" w:rsidP="0012594C">
      <w:pPr>
        <w:pStyle w:val="a3"/>
        <w:spacing w:line="15" w:lineRule="atLeast"/>
        <w:ind w:left="210" w:hangingChars="100" w:hanging="210"/>
        <w:rPr>
          <w:color w:val="000000"/>
          <w:spacing w:val="0"/>
        </w:rPr>
      </w:pPr>
    </w:p>
    <w:p w14:paraId="4C717C0E" w14:textId="77777777" w:rsidR="00B677C0" w:rsidRDefault="00B677C0" w:rsidP="0012594C">
      <w:pPr>
        <w:pStyle w:val="a3"/>
        <w:spacing w:line="15" w:lineRule="atLeast"/>
        <w:ind w:left="210" w:hangingChars="100" w:hanging="210"/>
        <w:rPr>
          <w:color w:val="000000"/>
          <w:spacing w:val="0"/>
        </w:rPr>
      </w:pPr>
    </w:p>
    <w:p w14:paraId="7BD13D81" w14:textId="77777777" w:rsidR="00B677C0" w:rsidRDefault="00B677C0" w:rsidP="0012594C">
      <w:pPr>
        <w:pStyle w:val="a3"/>
        <w:spacing w:line="15" w:lineRule="atLeast"/>
        <w:ind w:left="210" w:hangingChars="100" w:hanging="210"/>
        <w:rPr>
          <w:color w:val="000000"/>
          <w:spacing w:val="0"/>
        </w:rPr>
      </w:pPr>
    </w:p>
    <w:p w14:paraId="75E3ADC0" w14:textId="77777777" w:rsidR="00B677C0" w:rsidRDefault="00B677C0" w:rsidP="0012594C">
      <w:pPr>
        <w:pStyle w:val="a3"/>
        <w:spacing w:line="15" w:lineRule="atLeast"/>
        <w:ind w:left="210" w:hangingChars="100" w:hanging="210"/>
        <w:rPr>
          <w:color w:val="000000"/>
          <w:spacing w:val="0"/>
        </w:rPr>
      </w:pPr>
    </w:p>
    <w:p w14:paraId="62439490" w14:textId="77777777" w:rsidR="00B677C0" w:rsidRDefault="00B677C0" w:rsidP="0012594C">
      <w:pPr>
        <w:pStyle w:val="a3"/>
        <w:spacing w:line="15" w:lineRule="atLeast"/>
        <w:ind w:left="210" w:hangingChars="100" w:hanging="210"/>
        <w:rPr>
          <w:color w:val="000000"/>
          <w:spacing w:val="0"/>
        </w:rPr>
      </w:pPr>
    </w:p>
    <w:p w14:paraId="0A21F502" w14:textId="77777777" w:rsidR="00B677C0" w:rsidRDefault="00B677C0" w:rsidP="0012594C">
      <w:pPr>
        <w:pStyle w:val="a3"/>
        <w:spacing w:line="15" w:lineRule="atLeast"/>
        <w:ind w:left="210" w:hangingChars="100" w:hanging="210"/>
        <w:rPr>
          <w:color w:val="000000"/>
          <w:spacing w:val="0"/>
        </w:rPr>
      </w:pPr>
    </w:p>
    <w:p w14:paraId="2E15DC8A" w14:textId="77777777" w:rsidR="00B677C0" w:rsidRDefault="00B677C0" w:rsidP="0012594C">
      <w:pPr>
        <w:pStyle w:val="a3"/>
        <w:spacing w:line="15" w:lineRule="atLeast"/>
        <w:ind w:left="210" w:hangingChars="100" w:hanging="210"/>
        <w:rPr>
          <w:color w:val="000000"/>
          <w:spacing w:val="0"/>
        </w:rPr>
      </w:pPr>
    </w:p>
    <w:p w14:paraId="63E3ACF3" w14:textId="77777777" w:rsidR="00B677C0" w:rsidRDefault="00B677C0" w:rsidP="0012594C">
      <w:pPr>
        <w:pStyle w:val="a3"/>
        <w:spacing w:line="15" w:lineRule="atLeast"/>
        <w:ind w:left="210" w:hangingChars="100" w:hanging="210"/>
        <w:rPr>
          <w:color w:val="000000"/>
          <w:spacing w:val="0"/>
        </w:rPr>
      </w:pPr>
    </w:p>
    <w:p w14:paraId="37CAB6DA" w14:textId="76AED918" w:rsidR="00BD283C" w:rsidRPr="0047682F" w:rsidRDefault="00BD283C" w:rsidP="0012594C">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７</w:t>
      </w:r>
      <w:r w:rsidRPr="0047682F">
        <w:rPr>
          <w:rFonts w:hint="eastAsia"/>
          <w:color w:val="000000"/>
          <w:spacing w:val="0"/>
          <w:lang w:eastAsia="zh-CN"/>
        </w:rPr>
        <w:t>）</w:t>
      </w:r>
    </w:p>
    <w:p w14:paraId="76D5A428" w14:textId="30BB5667" w:rsidR="00BD283C" w:rsidRPr="0047682F" w:rsidRDefault="00BD283C" w:rsidP="0012594C">
      <w:pPr>
        <w:pStyle w:val="a3"/>
        <w:spacing w:line="15" w:lineRule="atLeast"/>
        <w:ind w:right="284"/>
        <w:jc w:val="right"/>
        <w:rPr>
          <w:color w:val="000000"/>
          <w:spacing w:val="0"/>
          <w:lang w:eastAsia="zh-CN"/>
        </w:rPr>
      </w:pPr>
      <w:r w:rsidRPr="0047682F">
        <w:rPr>
          <w:rFonts w:ascii="ＭＳ 明朝" w:hAnsi="ＭＳ 明朝" w:hint="eastAsia"/>
          <w:color w:val="000000"/>
          <w:lang w:eastAsia="zh-TW"/>
        </w:rPr>
        <w:t>確定通知番号</w:t>
      </w:r>
      <w:r w:rsidRPr="0047682F">
        <w:rPr>
          <w:rFonts w:ascii="ＭＳ 明朝" w:hAnsi="ＭＳ 明朝" w:hint="eastAsia"/>
          <w:color w:val="000000"/>
          <w:lang w:eastAsia="zh-CN"/>
        </w:rPr>
        <w:t xml:space="preserve">　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7D078000" w14:textId="77777777" w:rsidR="00BD283C" w:rsidRPr="0047682F" w:rsidRDefault="00BD283C" w:rsidP="0012594C">
      <w:pPr>
        <w:pStyle w:val="a3"/>
        <w:spacing w:line="15" w:lineRule="atLeast"/>
        <w:ind w:right="284"/>
        <w:jc w:val="right"/>
        <w:rPr>
          <w:color w:val="000000"/>
          <w:spacing w:val="0"/>
        </w:rPr>
      </w:pPr>
      <w:r w:rsidRPr="0047682F">
        <w:rPr>
          <w:rFonts w:ascii="ＭＳ 明朝" w:hAnsi="ＭＳ 明朝" w:hint="eastAsia"/>
          <w:color w:val="000000"/>
        </w:rPr>
        <w:t>令和</w:t>
      </w:r>
      <w:r w:rsidRPr="0047682F">
        <w:rPr>
          <w:rFonts w:ascii="ＭＳ 明朝" w:hAnsi="ＭＳ 明朝"/>
          <w:color w:val="000000"/>
        </w:rPr>
        <w:t xml:space="preserve">    </w:t>
      </w:r>
      <w:r w:rsidRPr="0047682F">
        <w:rPr>
          <w:rFonts w:ascii="ＭＳ 明朝" w:hAnsi="ＭＳ 明朝" w:hint="eastAsia"/>
          <w:color w:val="000000"/>
        </w:rPr>
        <w:t>年</w:t>
      </w:r>
      <w:r w:rsidRPr="0047682F">
        <w:rPr>
          <w:rFonts w:ascii="ＭＳ 明朝" w:hAnsi="ＭＳ 明朝"/>
          <w:color w:val="000000"/>
          <w:spacing w:val="1"/>
        </w:rPr>
        <w:t xml:space="preserve">    </w:t>
      </w:r>
      <w:r w:rsidRPr="0047682F">
        <w:rPr>
          <w:rFonts w:ascii="ＭＳ 明朝" w:hAnsi="ＭＳ 明朝" w:hint="eastAsia"/>
          <w:color w:val="000000"/>
        </w:rPr>
        <w:t>月</w:t>
      </w:r>
      <w:r w:rsidRPr="0047682F">
        <w:rPr>
          <w:rFonts w:ascii="ＭＳ 明朝" w:hAnsi="ＭＳ 明朝"/>
          <w:color w:val="000000"/>
          <w:spacing w:val="1"/>
        </w:rPr>
        <w:t xml:space="preserve">    </w:t>
      </w:r>
      <w:r w:rsidRPr="0047682F">
        <w:rPr>
          <w:rFonts w:ascii="ＭＳ 明朝" w:hAnsi="ＭＳ 明朝" w:hint="eastAsia"/>
          <w:color w:val="000000"/>
        </w:rPr>
        <w:t>日</w:t>
      </w:r>
    </w:p>
    <w:p w14:paraId="23C66861" w14:textId="77777777" w:rsidR="00BD283C" w:rsidRPr="0047682F" w:rsidRDefault="00BD283C" w:rsidP="0012594C">
      <w:pPr>
        <w:pStyle w:val="af9"/>
        <w:ind w:leftChars="-1" w:left="-2" w:firstLineChars="69" w:firstLine="141"/>
      </w:pPr>
      <w:r w:rsidRPr="0047682F">
        <w:rPr>
          <w:spacing w:val="-3"/>
        </w:rPr>
        <w:t>法人にあっては名称</w:t>
      </w:r>
    </w:p>
    <w:p w14:paraId="0D9F05C4" w14:textId="5E014A19" w:rsidR="00BD283C" w:rsidRPr="0047682F" w:rsidRDefault="00BD283C" w:rsidP="0012594C">
      <w:pPr>
        <w:pStyle w:val="af9"/>
        <w:spacing w:before="91"/>
        <w:ind w:firstLine="142"/>
        <w:rPr>
          <w:spacing w:val="41"/>
          <w:w w:val="150"/>
        </w:rPr>
      </w:pPr>
      <w:r w:rsidRPr="0047682F">
        <w:t>及び代表者の氏名</w:t>
      </w:r>
    </w:p>
    <w:p w14:paraId="28ACF058" w14:textId="77777777" w:rsidR="00BD283C" w:rsidRPr="0047682F" w:rsidRDefault="00BD283C" w:rsidP="00BD283C">
      <w:pPr>
        <w:pStyle w:val="af9"/>
        <w:spacing w:before="91"/>
        <w:ind w:left="913"/>
      </w:pPr>
      <w:r w:rsidRPr="0047682F">
        <w:rPr>
          <w:rFonts w:hint="eastAsia"/>
          <w:spacing w:val="41"/>
          <w:w w:val="150"/>
        </w:rPr>
        <w:t xml:space="preserve">　　　　　　　　</w:t>
      </w:r>
      <w:r w:rsidRPr="0047682F">
        <w:rPr>
          <w:spacing w:val="-10"/>
        </w:rPr>
        <w:t>殿</w:t>
      </w:r>
    </w:p>
    <w:p w14:paraId="0D8D2608" w14:textId="77777777" w:rsidR="00BD283C" w:rsidRPr="0047682F" w:rsidRDefault="00BD283C" w:rsidP="00BD283C">
      <w:pPr>
        <w:pStyle w:val="a3"/>
        <w:spacing w:line="15" w:lineRule="atLeast"/>
        <w:rPr>
          <w:rFonts w:ascii="ＭＳ 明朝" w:hAnsi="ＭＳ 明朝"/>
          <w:color w:val="000000"/>
        </w:rPr>
      </w:pPr>
    </w:p>
    <w:p w14:paraId="7AF8AE03" w14:textId="7CE9F454" w:rsidR="00BD283C" w:rsidRPr="0047682F" w:rsidRDefault="00BD283C" w:rsidP="00BD283C">
      <w:pPr>
        <w:pStyle w:val="a3"/>
        <w:spacing w:line="15" w:lineRule="atLeast"/>
        <w:ind w:firstLineChars="100" w:firstLine="212"/>
        <w:rPr>
          <w:rFonts w:ascii="ＭＳ 明朝" w:hAnsi="ＭＳ 明朝"/>
          <w:color w:val="000000"/>
          <w:lang w:eastAsia="zh-TW"/>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5816A4">
        <w:rPr>
          <w:rFonts w:ascii="ＭＳ 明朝" w:hAnsi="ＭＳ 明朝" w:hint="eastAsia"/>
          <w:color w:val="000000"/>
          <w:spacing w:val="1"/>
          <w:lang w:eastAsia="zh-TW"/>
        </w:rPr>
        <w:t>一般社団法人国際物流総合研究所</w:t>
      </w:r>
    </w:p>
    <w:p w14:paraId="31389044" w14:textId="006C1107" w:rsidR="00BD283C" w:rsidRPr="0047682F" w:rsidRDefault="005816A4" w:rsidP="00BD283C">
      <w:pPr>
        <w:pStyle w:val="a3"/>
        <w:spacing w:line="15" w:lineRule="atLeast"/>
        <w:ind w:firstLineChars="3200" w:firstLine="6848"/>
        <w:rPr>
          <w:rFonts w:ascii="ＭＳ 明朝" w:hAnsi="ＭＳ 明朝"/>
          <w:color w:val="000000"/>
          <w:lang w:eastAsia="zh-TW"/>
        </w:rPr>
      </w:pPr>
      <w:r>
        <w:rPr>
          <w:rFonts w:ascii="ＭＳ 明朝" w:hAnsi="ＭＳ 明朝" w:hint="eastAsia"/>
          <w:color w:val="000000"/>
          <w:lang w:eastAsia="zh-TW"/>
        </w:rPr>
        <w:t>代表理事</w:t>
      </w:r>
      <w:r w:rsidR="00BD283C" w:rsidRPr="0047682F">
        <w:rPr>
          <w:rFonts w:ascii="ＭＳ 明朝" w:hAnsi="ＭＳ 明朝" w:hint="eastAsia"/>
          <w:color w:val="000000"/>
          <w:lang w:eastAsia="zh-TW"/>
        </w:rPr>
        <w:t xml:space="preserve">　殿</w:t>
      </w:r>
    </w:p>
    <w:p w14:paraId="62035F30" w14:textId="77777777" w:rsidR="00BD283C" w:rsidRPr="0047682F" w:rsidRDefault="00BD283C" w:rsidP="00BD283C">
      <w:pPr>
        <w:pStyle w:val="a3"/>
        <w:wordWrap/>
        <w:spacing w:line="240" w:lineRule="atLeast"/>
        <w:ind w:firstLineChars="2100" w:firstLine="4452"/>
        <w:jc w:val="left"/>
        <w:rPr>
          <w:rFonts w:ascii="ＭＳ 明朝" w:hAnsi="ＭＳ 明朝"/>
          <w:spacing w:val="1"/>
          <w:lang w:eastAsia="zh-TW"/>
        </w:rPr>
      </w:pPr>
      <w:r w:rsidRPr="0047682F">
        <w:rPr>
          <w:rFonts w:ascii="ＭＳ 明朝" w:hAnsi="ＭＳ 明朝"/>
          <w:spacing w:val="1"/>
          <w:lang w:eastAsia="zh-TW"/>
        </w:rPr>
        <w:t xml:space="preserve">                                                              </w:t>
      </w:r>
      <w:r w:rsidRPr="0047682F">
        <w:rPr>
          <w:rFonts w:ascii="ＭＳ 明朝" w:hAnsi="ＭＳ 明朝" w:hint="eastAsia"/>
          <w:lang w:eastAsia="zh-TW"/>
        </w:rPr>
        <w:t xml:space="preserve">　　　　　　　　</w:t>
      </w:r>
      <w:r w:rsidRPr="0047682F">
        <w:rPr>
          <w:rFonts w:ascii="ＭＳ 明朝" w:hAnsi="ＭＳ 明朝"/>
          <w:spacing w:val="1"/>
          <w:lang w:eastAsia="zh-TW"/>
        </w:rPr>
        <w:t xml:space="preserve">  </w:t>
      </w:r>
      <w:r w:rsidRPr="0047682F">
        <w:rPr>
          <w:rFonts w:ascii="ＭＳ 明朝" w:hAnsi="ＭＳ 明朝" w:hint="eastAsia"/>
          <w:lang w:eastAsia="zh-TW"/>
        </w:rPr>
        <w:t xml:space="preserve">　</w:t>
      </w:r>
      <w:r w:rsidRPr="0047682F">
        <w:rPr>
          <w:rFonts w:ascii="ＭＳ 明朝" w:hAnsi="ＭＳ 明朝"/>
          <w:spacing w:val="1"/>
          <w:lang w:eastAsia="zh-TW"/>
        </w:rPr>
        <w:t xml:space="preserve">  </w:t>
      </w:r>
    </w:p>
    <w:p w14:paraId="36679027" w14:textId="77777777" w:rsidR="00BD283C" w:rsidRPr="0047682F" w:rsidRDefault="00BD283C" w:rsidP="00301984">
      <w:pPr>
        <w:pStyle w:val="a3"/>
        <w:spacing w:line="15" w:lineRule="atLeast"/>
        <w:jc w:val="right"/>
        <w:rPr>
          <w:rFonts w:ascii="ＭＳ 明朝" w:hAnsi="ＭＳ 明朝"/>
          <w:lang w:eastAsia="zh-TW"/>
        </w:rPr>
      </w:pPr>
    </w:p>
    <w:p w14:paraId="3E11E83B" w14:textId="77777777" w:rsidR="00BD283C" w:rsidRPr="0047682F" w:rsidRDefault="00BD283C" w:rsidP="00E80154">
      <w:pPr>
        <w:pStyle w:val="a3"/>
        <w:spacing w:line="15" w:lineRule="atLeast"/>
        <w:rPr>
          <w:rFonts w:ascii="ＭＳ 明朝" w:hAnsi="ＭＳ 明朝"/>
          <w:lang w:eastAsia="zh-TW"/>
        </w:rPr>
      </w:pPr>
    </w:p>
    <w:p w14:paraId="500704E3" w14:textId="77777777" w:rsidR="00BD283C" w:rsidRPr="0047682F" w:rsidRDefault="00BD283C" w:rsidP="00E80154">
      <w:pPr>
        <w:pStyle w:val="a3"/>
        <w:spacing w:line="15" w:lineRule="atLeast"/>
        <w:rPr>
          <w:rFonts w:ascii="ＭＳ 明朝" w:hAnsi="ＭＳ 明朝"/>
          <w:lang w:eastAsia="zh-TW"/>
        </w:rPr>
      </w:pPr>
    </w:p>
    <w:p w14:paraId="3853500F" w14:textId="43326A2D" w:rsidR="00BD283C" w:rsidRPr="005119A2" w:rsidRDefault="005816A4" w:rsidP="00BD283C">
      <w:pPr>
        <w:pStyle w:val="af9"/>
        <w:spacing w:before="72"/>
        <w:ind w:right="186"/>
        <w:jc w:val="center"/>
        <w:rPr>
          <w:lang w:eastAsia="zh-TW"/>
        </w:rPr>
      </w:pPr>
      <w:r w:rsidRPr="00796BCE">
        <w:rPr>
          <w:rFonts w:hint="eastAsia"/>
          <w:color w:val="000000"/>
          <w:sz w:val="22"/>
          <w:szCs w:val="22"/>
          <w:lang w:eastAsia="zh-CN"/>
        </w:rPr>
        <w:t>再配達率削減緊急対策事業</w:t>
      </w:r>
      <w:r w:rsidR="00BD283C" w:rsidRPr="005119A2">
        <w:rPr>
          <w:spacing w:val="-3"/>
          <w:lang w:eastAsia="zh-TW"/>
        </w:rPr>
        <w:t>費補助金額確定通知書</w:t>
      </w:r>
    </w:p>
    <w:p w14:paraId="6F330FE3" w14:textId="77777777" w:rsidR="00BD283C" w:rsidRPr="005119A2" w:rsidRDefault="00BD283C" w:rsidP="00BD283C">
      <w:pPr>
        <w:pStyle w:val="af9"/>
        <w:rPr>
          <w:sz w:val="20"/>
          <w:lang w:eastAsia="zh-TW"/>
        </w:rPr>
      </w:pPr>
    </w:p>
    <w:p w14:paraId="14F55966" w14:textId="77777777" w:rsidR="00BD283C" w:rsidRPr="005119A2" w:rsidRDefault="00BD283C" w:rsidP="00BD283C">
      <w:pPr>
        <w:pStyle w:val="af9"/>
        <w:spacing w:before="2"/>
        <w:rPr>
          <w:sz w:val="15"/>
          <w:lang w:eastAsia="zh-TW"/>
        </w:rPr>
      </w:pPr>
    </w:p>
    <w:p w14:paraId="2373611E" w14:textId="4ED23CEF" w:rsidR="00BD283C" w:rsidRPr="0047682F" w:rsidRDefault="00BD283C" w:rsidP="005119A2">
      <w:pPr>
        <w:pStyle w:val="af9"/>
        <w:tabs>
          <w:tab w:val="left" w:pos="1556"/>
          <w:tab w:val="left" w:pos="2194"/>
          <w:tab w:val="left" w:pos="2833"/>
          <w:tab w:val="left" w:pos="4110"/>
        </w:tabs>
        <w:spacing w:line="321" w:lineRule="auto"/>
        <w:ind w:left="851" w:right="709" w:firstLine="142"/>
        <w:jc w:val="both"/>
      </w:pPr>
      <w:r w:rsidRPr="005119A2">
        <w:rPr>
          <w:spacing w:val="2"/>
        </w:rPr>
        <w:t>令</w:t>
      </w:r>
      <w:r w:rsidRPr="005119A2">
        <w:t>和</w:t>
      </w:r>
      <w:r w:rsidRPr="005119A2">
        <w:tab/>
        <w:t>年</w:t>
      </w:r>
      <w:r w:rsidRPr="005119A2">
        <w:tab/>
        <w:t>月</w:t>
      </w:r>
      <w:r w:rsidRPr="005119A2">
        <w:tab/>
        <w:t>日</w:t>
      </w:r>
      <w:r w:rsidRPr="005119A2">
        <w:rPr>
          <w:spacing w:val="2"/>
        </w:rPr>
        <w:t>付</w:t>
      </w:r>
      <w:r w:rsidRPr="005119A2">
        <w:t>第</w:t>
      </w:r>
      <w:r w:rsidRPr="005119A2">
        <w:tab/>
        <w:t>号</w:t>
      </w:r>
      <w:r w:rsidRPr="005119A2">
        <w:rPr>
          <w:spacing w:val="2"/>
        </w:rPr>
        <w:t>をも</w:t>
      </w:r>
      <w:r w:rsidRPr="005119A2">
        <w:t>っ</w:t>
      </w:r>
      <w:r w:rsidRPr="005119A2">
        <w:rPr>
          <w:spacing w:val="2"/>
        </w:rPr>
        <w:t>て</w:t>
      </w:r>
      <w:r w:rsidRPr="005119A2">
        <w:t>実</w:t>
      </w:r>
      <w:r w:rsidRPr="005119A2">
        <w:rPr>
          <w:spacing w:val="2"/>
        </w:rPr>
        <w:t>績報告</w:t>
      </w:r>
      <w:r w:rsidRPr="005119A2">
        <w:t>の</w:t>
      </w:r>
      <w:r w:rsidRPr="005119A2">
        <w:rPr>
          <w:spacing w:val="2"/>
        </w:rPr>
        <w:t>あ</w:t>
      </w:r>
      <w:r w:rsidRPr="005119A2">
        <w:t>っ</w:t>
      </w:r>
      <w:r w:rsidRPr="005119A2">
        <w:rPr>
          <w:spacing w:val="4"/>
        </w:rPr>
        <w:t>た</w:t>
      </w:r>
      <w:r w:rsidR="00E229B9" w:rsidRPr="00796BCE">
        <w:rPr>
          <w:rFonts w:hint="eastAsia"/>
          <w:color w:val="000000"/>
          <w:sz w:val="22"/>
          <w:szCs w:val="22"/>
          <w:lang w:eastAsia="zh-CN"/>
        </w:rPr>
        <w:t>再配達率削減緊急対策事業</w:t>
      </w:r>
      <w:r w:rsidRPr="005119A2">
        <w:t>費補助</w:t>
      </w:r>
      <w:r w:rsidRPr="005119A2">
        <w:rPr>
          <w:spacing w:val="-2"/>
        </w:rPr>
        <w:t>金</w:t>
      </w:r>
      <w:r w:rsidRPr="005119A2">
        <w:t>につ</w:t>
      </w:r>
      <w:r w:rsidRPr="005119A2">
        <w:rPr>
          <w:spacing w:val="-3"/>
        </w:rPr>
        <w:t>い</w:t>
      </w:r>
      <w:r w:rsidRPr="005119A2">
        <w:t>て</w:t>
      </w:r>
      <w:r w:rsidRPr="005119A2">
        <w:rPr>
          <w:spacing w:val="-3"/>
        </w:rPr>
        <w:t>は</w:t>
      </w:r>
      <w:r w:rsidRPr="005119A2">
        <w:t>、</w:t>
      </w:r>
      <w:r w:rsidR="005816A4" w:rsidRPr="00796BCE">
        <w:rPr>
          <w:rFonts w:hint="eastAsia"/>
          <w:color w:val="000000"/>
          <w:sz w:val="22"/>
          <w:szCs w:val="22"/>
          <w:lang w:eastAsia="zh-CN"/>
        </w:rPr>
        <w:t>再配達率削減緊急対策事業</w:t>
      </w:r>
      <w:r w:rsidRPr="005119A2">
        <w:rPr>
          <w:rFonts w:cs="ＭＳ ゴシック" w:hint="eastAsia"/>
          <w:color w:val="000000"/>
        </w:rPr>
        <w:t>費補助金交付規程</w:t>
      </w:r>
      <w:r w:rsidRPr="0047682F">
        <w:rPr>
          <w:rFonts w:hint="eastAsia"/>
          <w:color w:val="000000"/>
        </w:rPr>
        <w:t>（以下「交付規程」という。）</w:t>
      </w:r>
      <w:r w:rsidRPr="0047682F">
        <w:t>第</w:t>
      </w:r>
      <w:r w:rsidR="007474CB" w:rsidRPr="0047682F">
        <w:rPr>
          <w:rFonts w:hint="eastAsia"/>
        </w:rPr>
        <w:t>１</w:t>
      </w:r>
      <w:r w:rsidR="003332AD">
        <w:rPr>
          <w:rFonts w:hint="eastAsia"/>
        </w:rPr>
        <w:t>６</w:t>
      </w:r>
      <w:r w:rsidRPr="0047682F">
        <w:rPr>
          <w:spacing w:val="-3"/>
        </w:rPr>
        <w:t>条</w:t>
      </w:r>
      <w:r w:rsidRPr="0047682F">
        <w:rPr>
          <w:rFonts w:hint="eastAsia"/>
          <w:spacing w:val="-3"/>
        </w:rPr>
        <w:t>第１項</w:t>
      </w:r>
      <w:r w:rsidRPr="0047682F">
        <w:t>の</w:t>
      </w:r>
      <w:r w:rsidRPr="0047682F">
        <w:rPr>
          <w:spacing w:val="-3"/>
        </w:rPr>
        <w:t>規</w:t>
      </w:r>
      <w:r w:rsidRPr="0047682F">
        <w:t>定</w:t>
      </w:r>
      <w:r w:rsidRPr="0047682F">
        <w:rPr>
          <w:spacing w:val="-3"/>
        </w:rPr>
        <w:t>に</w:t>
      </w:r>
      <w:r w:rsidRPr="0047682F">
        <w:t>よ</w:t>
      </w:r>
      <w:r w:rsidRPr="0047682F">
        <w:rPr>
          <w:spacing w:val="-3"/>
        </w:rPr>
        <w:t>り</w:t>
      </w:r>
      <w:r w:rsidRPr="0047682F">
        <w:t>、下</w:t>
      </w:r>
      <w:r w:rsidRPr="0047682F">
        <w:rPr>
          <w:spacing w:val="-3"/>
        </w:rPr>
        <w:t>記</w:t>
      </w:r>
      <w:r w:rsidRPr="0047682F">
        <w:t>の</w:t>
      </w:r>
      <w:r w:rsidRPr="0047682F">
        <w:rPr>
          <w:spacing w:val="-3"/>
        </w:rPr>
        <w:t>と</w:t>
      </w:r>
      <w:r w:rsidRPr="0047682F">
        <w:t>お</w:t>
      </w:r>
      <w:r w:rsidRPr="0047682F">
        <w:rPr>
          <w:spacing w:val="-3"/>
        </w:rPr>
        <w:t>り</w:t>
      </w:r>
      <w:r w:rsidRPr="0047682F">
        <w:t>確</w:t>
      </w:r>
      <w:r w:rsidRPr="0047682F">
        <w:rPr>
          <w:spacing w:val="-3"/>
        </w:rPr>
        <w:t>定</w:t>
      </w:r>
      <w:r w:rsidRPr="0047682F">
        <w:t>し</w:t>
      </w:r>
      <w:r w:rsidRPr="0047682F">
        <w:rPr>
          <w:spacing w:val="-3"/>
        </w:rPr>
        <w:t>た</w:t>
      </w:r>
      <w:r w:rsidRPr="0047682F">
        <w:t>ので</w:t>
      </w:r>
      <w:r w:rsidRPr="0047682F">
        <w:rPr>
          <w:spacing w:val="-3"/>
        </w:rPr>
        <w:t>、</w:t>
      </w:r>
      <w:r w:rsidRPr="0047682F">
        <w:t>通</w:t>
      </w:r>
      <w:r w:rsidRPr="0047682F">
        <w:rPr>
          <w:spacing w:val="-3"/>
        </w:rPr>
        <w:t>知</w:t>
      </w:r>
      <w:r w:rsidRPr="0047682F">
        <w:t>す</w:t>
      </w:r>
      <w:r w:rsidRPr="0047682F">
        <w:rPr>
          <w:spacing w:val="-3"/>
        </w:rPr>
        <w:t>る</w:t>
      </w:r>
      <w:r w:rsidRPr="0047682F">
        <w:t>。</w:t>
      </w:r>
    </w:p>
    <w:p w14:paraId="1C61852E" w14:textId="77777777" w:rsidR="00BD283C" w:rsidRPr="0047682F" w:rsidRDefault="00BD283C" w:rsidP="00BD283C">
      <w:pPr>
        <w:pStyle w:val="af9"/>
        <w:rPr>
          <w:sz w:val="28"/>
        </w:rPr>
      </w:pPr>
    </w:p>
    <w:p w14:paraId="643F01E9" w14:textId="77777777" w:rsidR="00BD283C" w:rsidRPr="0047682F" w:rsidRDefault="00BD283C" w:rsidP="00BD283C">
      <w:pPr>
        <w:pStyle w:val="af9"/>
        <w:spacing w:before="1"/>
        <w:ind w:right="186"/>
        <w:jc w:val="center"/>
        <w:rPr>
          <w:lang w:eastAsia="zh-TW"/>
        </w:rPr>
      </w:pPr>
      <w:r w:rsidRPr="0047682F">
        <w:rPr>
          <w:lang w:eastAsia="zh-TW"/>
        </w:rPr>
        <w:t>記</w:t>
      </w:r>
    </w:p>
    <w:p w14:paraId="60393D6E" w14:textId="77777777" w:rsidR="00BD283C" w:rsidRPr="0047682F" w:rsidRDefault="00BD283C" w:rsidP="00BD283C">
      <w:pPr>
        <w:pStyle w:val="af9"/>
        <w:spacing w:before="1"/>
        <w:ind w:right="186"/>
        <w:jc w:val="center"/>
        <w:rPr>
          <w:lang w:eastAsia="zh-TW"/>
        </w:rPr>
      </w:pPr>
    </w:p>
    <w:p w14:paraId="0EF6937C" w14:textId="77777777" w:rsidR="00BD283C" w:rsidRPr="0047682F" w:rsidRDefault="00BD283C" w:rsidP="00BD283C">
      <w:pPr>
        <w:pStyle w:val="af9"/>
        <w:rPr>
          <w:sz w:val="20"/>
          <w:lang w:eastAsia="zh-TW"/>
        </w:rPr>
      </w:pPr>
    </w:p>
    <w:p w14:paraId="2484AC74" w14:textId="77777777" w:rsidR="00BD283C" w:rsidRPr="0047682F" w:rsidRDefault="00BD283C" w:rsidP="00BD283C">
      <w:pPr>
        <w:pStyle w:val="af9"/>
        <w:spacing w:before="2"/>
        <w:rPr>
          <w:sz w:val="15"/>
          <w:lang w:eastAsia="zh-TW"/>
        </w:rPr>
      </w:pPr>
    </w:p>
    <w:p w14:paraId="10D89EA8" w14:textId="77777777" w:rsidR="00BD283C" w:rsidRPr="0047682F" w:rsidRDefault="00BD283C" w:rsidP="00BD283C">
      <w:pPr>
        <w:pStyle w:val="af9"/>
        <w:tabs>
          <w:tab w:val="left" w:pos="631"/>
          <w:tab w:val="left" w:pos="1262"/>
          <w:tab w:val="left" w:pos="2102"/>
          <w:tab w:val="left" w:pos="4834"/>
        </w:tabs>
        <w:ind w:right="181"/>
        <w:jc w:val="center"/>
        <w:rPr>
          <w:lang w:eastAsia="zh-TW"/>
        </w:rPr>
      </w:pPr>
      <w:r w:rsidRPr="0047682F">
        <w:rPr>
          <w:spacing w:val="-10"/>
          <w:lang w:eastAsia="zh-TW"/>
        </w:rPr>
        <w:t>確</w:t>
      </w:r>
      <w:r w:rsidRPr="0047682F">
        <w:rPr>
          <w:lang w:eastAsia="zh-TW"/>
        </w:rPr>
        <w:tab/>
      </w:r>
      <w:r w:rsidRPr="0047682F">
        <w:rPr>
          <w:spacing w:val="-10"/>
          <w:lang w:eastAsia="zh-TW"/>
        </w:rPr>
        <w:t>定</w:t>
      </w:r>
      <w:r w:rsidRPr="0047682F">
        <w:rPr>
          <w:lang w:eastAsia="zh-TW"/>
        </w:rPr>
        <w:tab/>
      </w:r>
      <w:r w:rsidRPr="0047682F">
        <w:rPr>
          <w:spacing w:val="-10"/>
          <w:lang w:eastAsia="zh-TW"/>
        </w:rPr>
        <w:t>額</w:t>
      </w:r>
      <w:r w:rsidRPr="0047682F">
        <w:rPr>
          <w:lang w:eastAsia="zh-TW"/>
        </w:rPr>
        <w:tab/>
      </w:r>
      <w:r w:rsidRPr="0047682F">
        <w:rPr>
          <w:rFonts w:hint="eastAsia"/>
          <w:lang w:eastAsia="zh-TW"/>
        </w:rPr>
        <w:t xml:space="preserve">　</w:t>
      </w:r>
      <w:r w:rsidRPr="0047682F">
        <w:rPr>
          <w:spacing w:val="-10"/>
          <w:lang w:eastAsia="zh-TW"/>
        </w:rPr>
        <w:t>金</w:t>
      </w:r>
      <w:r w:rsidRPr="0047682F">
        <w:rPr>
          <w:lang w:eastAsia="zh-TW"/>
        </w:rPr>
        <w:tab/>
      </w:r>
      <w:r w:rsidRPr="0047682F">
        <w:rPr>
          <w:spacing w:val="-10"/>
          <w:lang w:eastAsia="zh-TW"/>
        </w:rPr>
        <w:t>円</w:t>
      </w:r>
    </w:p>
    <w:p w14:paraId="614B5591" w14:textId="77777777" w:rsidR="00BD283C" w:rsidRPr="0047682F" w:rsidRDefault="00BD283C" w:rsidP="00BD283C">
      <w:pPr>
        <w:pStyle w:val="af9"/>
        <w:rPr>
          <w:sz w:val="20"/>
          <w:lang w:eastAsia="zh-TW"/>
        </w:rPr>
      </w:pPr>
    </w:p>
    <w:p w14:paraId="221E80E8" w14:textId="77777777" w:rsidR="00BD283C" w:rsidRPr="0047682F" w:rsidRDefault="00BD283C" w:rsidP="00BD283C">
      <w:pPr>
        <w:pStyle w:val="af9"/>
        <w:spacing w:before="2"/>
        <w:rPr>
          <w:sz w:val="15"/>
          <w:lang w:eastAsia="zh-TW"/>
        </w:rPr>
      </w:pPr>
    </w:p>
    <w:p w14:paraId="074406F9" w14:textId="77777777" w:rsidR="00BD283C" w:rsidRPr="0047682F" w:rsidRDefault="00BD283C" w:rsidP="00BD283C">
      <w:pPr>
        <w:pStyle w:val="af9"/>
        <w:ind w:right="184"/>
        <w:jc w:val="center"/>
        <w:rPr>
          <w:sz w:val="18"/>
          <w:szCs w:val="18"/>
          <w:lang w:eastAsia="zh-TW"/>
        </w:rPr>
      </w:pPr>
    </w:p>
    <w:p w14:paraId="0AB67DB1"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4A4F1058" w14:textId="28381626" w:rsidR="00BD283C" w:rsidRPr="0047682F" w:rsidRDefault="00BD283C" w:rsidP="0012594C">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８</w:t>
      </w:r>
      <w:r w:rsidRPr="0047682F">
        <w:rPr>
          <w:rFonts w:hint="eastAsia"/>
          <w:color w:val="000000"/>
          <w:spacing w:val="0"/>
          <w:lang w:eastAsia="zh-CN"/>
        </w:rPr>
        <w:t>）</w:t>
      </w:r>
    </w:p>
    <w:p w14:paraId="791359E7"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75EF21FC" w14:textId="21D47499" w:rsidR="00BD283C" w:rsidRPr="0047682F" w:rsidRDefault="00DB1111" w:rsidP="008B30C9">
      <w:pPr>
        <w:pStyle w:val="a3"/>
        <w:spacing w:line="15" w:lineRule="atLeast"/>
        <w:ind w:right="428"/>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71F7A818" w14:textId="17412E66" w:rsidR="00BD283C" w:rsidRPr="0047682F" w:rsidRDefault="005816A4" w:rsidP="008B30C9">
      <w:pPr>
        <w:pStyle w:val="a3"/>
        <w:spacing w:line="15" w:lineRule="atLeast"/>
        <w:ind w:firstLineChars="100" w:firstLine="212"/>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44F8A21F" w14:textId="538A61F2" w:rsidR="00BD283C" w:rsidRPr="0047682F" w:rsidRDefault="005816A4" w:rsidP="008B30C9">
      <w:pPr>
        <w:pStyle w:val="a3"/>
        <w:spacing w:line="15" w:lineRule="atLeast"/>
        <w:ind w:firstLineChars="100" w:firstLine="214"/>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2871FE81" w14:textId="77777777" w:rsidR="009B30E2" w:rsidRPr="0047682F" w:rsidRDefault="009B30E2" w:rsidP="009B30E2">
      <w:pPr>
        <w:pStyle w:val="a3"/>
        <w:spacing w:line="15" w:lineRule="atLeast"/>
        <w:ind w:firstLineChars="200" w:firstLine="428"/>
        <w:rPr>
          <w:rFonts w:ascii="ＭＳ 明朝" w:hAnsi="ＭＳ 明朝"/>
          <w:color w:val="000000"/>
        </w:rPr>
      </w:pPr>
    </w:p>
    <w:p w14:paraId="383D5156" w14:textId="4C4B39D2"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23662C1B"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21B6D5D0"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2723455D" w14:textId="77777777" w:rsidR="00BD283C" w:rsidRPr="0047682F" w:rsidRDefault="00BD283C" w:rsidP="00301984">
      <w:pPr>
        <w:pStyle w:val="a3"/>
        <w:spacing w:line="15" w:lineRule="atLeast"/>
        <w:jc w:val="right"/>
        <w:rPr>
          <w:rFonts w:ascii="ＭＳ 明朝" w:hAnsi="ＭＳ 明朝"/>
        </w:rPr>
      </w:pPr>
    </w:p>
    <w:p w14:paraId="0F28C4AC" w14:textId="77777777" w:rsidR="00BD283C" w:rsidRPr="0047682F" w:rsidRDefault="00BD283C" w:rsidP="00E80154">
      <w:pPr>
        <w:pStyle w:val="a3"/>
        <w:spacing w:line="15" w:lineRule="atLeast"/>
        <w:rPr>
          <w:rFonts w:ascii="ＭＳ 明朝" w:hAnsi="ＭＳ 明朝"/>
        </w:rPr>
      </w:pPr>
    </w:p>
    <w:p w14:paraId="2A0DC3B1" w14:textId="77777777" w:rsidR="00BD283C" w:rsidRPr="0047682F" w:rsidRDefault="00BD283C" w:rsidP="00E80154">
      <w:pPr>
        <w:pStyle w:val="a3"/>
        <w:spacing w:line="15" w:lineRule="atLeast"/>
        <w:rPr>
          <w:rFonts w:ascii="ＭＳ 明朝" w:hAnsi="ＭＳ 明朝"/>
        </w:rPr>
      </w:pPr>
    </w:p>
    <w:p w14:paraId="6D192288" w14:textId="6578BC75" w:rsidR="00BD283C" w:rsidRPr="005119A2" w:rsidRDefault="005816A4" w:rsidP="00BD283C">
      <w:pPr>
        <w:pStyle w:val="af9"/>
        <w:spacing w:before="1"/>
        <w:ind w:right="183"/>
        <w:jc w:val="center"/>
      </w:pPr>
      <w:r w:rsidRPr="00796BCE">
        <w:rPr>
          <w:rFonts w:hint="eastAsia"/>
          <w:color w:val="000000"/>
          <w:sz w:val="22"/>
          <w:szCs w:val="22"/>
          <w:lang w:eastAsia="zh-CN"/>
        </w:rPr>
        <w:t>再配達率削減緊急対策事業</w:t>
      </w:r>
      <w:r w:rsidR="00BD283C" w:rsidRPr="005119A2">
        <w:rPr>
          <w:spacing w:val="-2"/>
        </w:rPr>
        <w:t>費補助金精算</w:t>
      </w:r>
      <w:r w:rsidR="00BD283C" w:rsidRPr="005119A2">
        <w:rPr>
          <w:spacing w:val="-4"/>
        </w:rPr>
        <w:t>払請求書</w:t>
      </w:r>
    </w:p>
    <w:p w14:paraId="784EB550" w14:textId="77777777" w:rsidR="00BD283C" w:rsidRPr="005119A2" w:rsidRDefault="00BD283C" w:rsidP="00BD283C">
      <w:pPr>
        <w:pStyle w:val="af9"/>
        <w:rPr>
          <w:sz w:val="20"/>
        </w:rPr>
      </w:pPr>
    </w:p>
    <w:p w14:paraId="7E8EAC47" w14:textId="77777777" w:rsidR="00BD283C" w:rsidRPr="005119A2" w:rsidRDefault="00BD283C" w:rsidP="00BD283C">
      <w:pPr>
        <w:pStyle w:val="af9"/>
        <w:spacing w:before="2"/>
        <w:rPr>
          <w:sz w:val="15"/>
        </w:rPr>
      </w:pPr>
    </w:p>
    <w:p w14:paraId="4274277D" w14:textId="3E21F62B" w:rsidR="00BD283C" w:rsidRPr="005119A2" w:rsidRDefault="005816A4" w:rsidP="005119A2">
      <w:pPr>
        <w:pStyle w:val="af9"/>
        <w:spacing w:before="1" w:line="321" w:lineRule="auto"/>
        <w:ind w:left="851" w:right="782" w:firstLine="142"/>
        <w:jc w:val="both"/>
        <w:rPr>
          <w:spacing w:val="-2"/>
        </w:rPr>
      </w:pPr>
      <w:r w:rsidRPr="00796BCE">
        <w:rPr>
          <w:rFonts w:hint="eastAsia"/>
          <w:color w:val="000000"/>
          <w:sz w:val="22"/>
          <w:szCs w:val="22"/>
          <w:lang w:eastAsia="zh-CN"/>
        </w:rPr>
        <w:t>再配達率削減緊急対策事業</w:t>
      </w:r>
      <w:r w:rsidR="00BD283C" w:rsidRPr="005119A2">
        <w:rPr>
          <w:rFonts w:cs="ＭＳ ゴシック" w:hint="eastAsia"/>
          <w:color w:val="000000"/>
        </w:rPr>
        <w:t>費補助金交付規程</w:t>
      </w:r>
      <w:r w:rsidR="00891290" w:rsidRPr="005119A2">
        <w:rPr>
          <w:rFonts w:hint="eastAsia"/>
          <w:color w:val="000000"/>
        </w:rPr>
        <w:t>（以下「交付規程」という。）</w:t>
      </w:r>
      <w:r w:rsidR="00BD283C" w:rsidRPr="005119A2">
        <w:rPr>
          <w:spacing w:val="-2"/>
        </w:rPr>
        <w:t>第１</w:t>
      </w:r>
      <w:r w:rsidR="003332AD">
        <w:rPr>
          <w:rFonts w:hint="eastAsia"/>
          <w:spacing w:val="-2"/>
        </w:rPr>
        <w:t>７</w:t>
      </w:r>
      <w:r w:rsidR="00BD283C" w:rsidRPr="005119A2">
        <w:rPr>
          <w:spacing w:val="-2"/>
        </w:rPr>
        <w:t>条第２項の規定に基づき、下記のとおり請求します。</w:t>
      </w:r>
    </w:p>
    <w:p w14:paraId="7D1BBE73" w14:textId="77777777" w:rsidR="00BD283C" w:rsidRPr="007F559B" w:rsidRDefault="00BD283C" w:rsidP="00BD283C">
      <w:pPr>
        <w:pStyle w:val="af9"/>
        <w:spacing w:before="1" w:line="321" w:lineRule="auto"/>
        <w:ind w:left="492" w:right="782" w:firstLine="211"/>
        <w:rPr>
          <w:spacing w:val="-2"/>
        </w:rPr>
      </w:pPr>
    </w:p>
    <w:p w14:paraId="66B3D1E5" w14:textId="77777777" w:rsidR="00BD283C" w:rsidRDefault="00BD283C" w:rsidP="00BD283C">
      <w:pPr>
        <w:pStyle w:val="af9"/>
        <w:rPr>
          <w:spacing w:val="-2"/>
        </w:rPr>
      </w:pPr>
    </w:p>
    <w:p w14:paraId="10437162" w14:textId="77777777" w:rsidR="007F559B" w:rsidRDefault="007F559B" w:rsidP="00BD283C">
      <w:pPr>
        <w:pStyle w:val="af9"/>
        <w:rPr>
          <w:spacing w:val="-2"/>
        </w:rPr>
      </w:pPr>
    </w:p>
    <w:p w14:paraId="63E7577F" w14:textId="77777777" w:rsidR="007F559B" w:rsidRDefault="007F559B" w:rsidP="00BD283C">
      <w:pPr>
        <w:pStyle w:val="af9"/>
        <w:rPr>
          <w:spacing w:val="-2"/>
        </w:rPr>
      </w:pPr>
    </w:p>
    <w:p w14:paraId="56E2EACB" w14:textId="77777777" w:rsidR="007F559B" w:rsidRPr="0047682F" w:rsidRDefault="007F559B" w:rsidP="00BD283C">
      <w:pPr>
        <w:pStyle w:val="af9"/>
        <w:rPr>
          <w:sz w:val="28"/>
        </w:rPr>
      </w:pPr>
    </w:p>
    <w:p w14:paraId="1B8837BA" w14:textId="77777777" w:rsidR="00BD283C" w:rsidRPr="0047682F" w:rsidRDefault="00BD283C" w:rsidP="00BD283C">
      <w:pPr>
        <w:pStyle w:val="af9"/>
        <w:rPr>
          <w:sz w:val="28"/>
        </w:rPr>
      </w:pPr>
    </w:p>
    <w:p w14:paraId="53CEA5DF" w14:textId="77777777" w:rsidR="00BD283C" w:rsidRPr="0047682F" w:rsidRDefault="00BD283C" w:rsidP="00BD283C">
      <w:pPr>
        <w:pStyle w:val="af9"/>
        <w:ind w:right="186"/>
        <w:jc w:val="center"/>
      </w:pPr>
      <w:r w:rsidRPr="0047682F">
        <w:t>記</w:t>
      </w:r>
    </w:p>
    <w:p w14:paraId="39BE4AE8" w14:textId="77777777" w:rsidR="00BD283C" w:rsidRPr="0047682F" w:rsidRDefault="00BD283C" w:rsidP="00BD283C">
      <w:pPr>
        <w:pStyle w:val="af9"/>
        <w:rPr>
          <w:sz w:val="20"/>
        </w:rPr>
      </w:pPr>
    </w:p>
    <w:p w14:paraId="544C7987" w14:textId="77777777" w:rsidR="00BD283C" w:rsidRPr="0047682F" w:rsidRDefault="00BD283C" w:rsidP="00BD283C">
      <w:pPr>
        <w:pStyle w:val="af9"/>
        <w:spacing w:before="2"/>
        <w:rPr>
          <w:sz w:val="15"/>
        </w:rPr>
      </w:pPr>
    </w:p>
    <w:p w14:paraId="14DF0251" w14:textId="77777777" w:rsidR="00BD283C" w:rsidRPr="0047682F" w:rsidRDefault="00BD283C" w:rsidP="0012594C">
      <w:pPr>
        <w:pStyle w:val="af9"/>
        <w:tabs>
          <w:tab w:val="left" w:pos="8162"/>
        </w:tabs>
        <w:spacing w:line="643" w:lineRule="auto"/>
        <w:ind w:left="492" w:right="1985" w:firstLineChars="174" w:firstLine="358"/>
      </w:pPr>
      <w:r w:rsidRPr="0047682F">
        <w:rPr>
          <w:spacing w:val="-2"/>
        </w:rPr>
        <w:t>１．精算払請求金額（算用数字を使用すること。）</w:t>
      </w:r>
      <w:r w:rsidRPr="0047682F">
        <w:tab/>
      </w:r>
      <w:r w:rsidRPr="0047682F">
        <w:rPr>
          <w:spacing w:val="-10"/>
        </w:rPr>
        <w:t xml:space="preserve">円 </w:t>
      </w:r>
    </w:p>
    <w:p w14:paraId="4A68A1D6" w14:textId="77777777" w:rsidR="00BD283C" w:rsidRPr="0047682F" w:rsidRDefault="00BD283C" w:rsidP="0012594C">
      <w:pPr>
        <w:pStyle w:val="af9"/>
        <w:ind w:left="492" w:firstLineChars="175" w:firstLine="357"/>
      </w:pPr>
      <w:r w:rsidRPr="0047682F">
        <w:rPr>
          <w:rFonts w:hint="eastAsia"/>
          <w:spacing w:val="-3"/>
        </w:rPr>
        <w:t>２</w:t>
      </w:r>
      <w:r w:rsidRPr="0047682F">
        <w:rPr>
          <w:spacing w:val="-3"/>
        </w:rPr>
        <w:t>．振込先金融機関名、支店名、預金の種別、口座番号及び預金の名義</w:t>
      </w:r>
    </w:p>
    <w:p w14:paraId="2B15625D" w14:textId="77777777" w:rsidR="00BD283C" w:rsidRPr="0047682F" w:rsidRDefault="00BD283C" w:rsidP="00BD283C">
      <w:pPr>
        <w:pStyle w:val="af9"/>
        <w:rPr>
          <w:sz w:val="20"/>
        </w:rPr>
      </w:pPr>
    </w:p>
    <w:p w14:paraId="6E6B5888" w14:textId="77777777" w:rsidR="00BD283C" w:rsidRPr="0047682F" w:rsidRDefault="00BD283C" w:rsidP="00BD283C">
      <w:pPr>
        <w:pStyle w:val="af9"/>
        <w:spacing w:before="2"/>
        <w:rPr>
          <w:sz w:val="15"/>
        </w:rPr>
      </w:pPr>
    </w:p>
    <w:tbl>
      <w:tblPr>
        <w:tblStyle w:val="a6"/>
        <w:tblW w:w="0" w:type="auto"/>
        <w:tblInd w:w="842" w:type="dxa"/>
        <w:tblLook w:val="04A0" w:firstRow="1" w:lastRow="0" w:firstColumn="1" w:lastColumn="0" w:noHBand="0" w:noVBand="1"/>
      </w:tblPr>
      <w:tblGrid>
        <w:gridCol w:w="1838"/>
        <w:gridCol w:w="2695"/>
        <w:gridCol w:w="1274"/>
        <w:gridCol w:w="465"/>
        <w:gridCol w:w="466"/>
        <w:gridCol w:w="466"/>
        <w:gridCol w:w="465"/>
        <w:gridCol w:w="466"/>
        <w:gridCol w:w="466"/>
        <w:gridCol w:w="466"/>
      </w:tblGrid>
      <w:tr w:rsidR="00BD283C" w:rsidRPr="0047682F" w14:paraId="762AA261" w14:textId="77777777" w:rsidTr="0012594C">
        <w:trPr>
          <w:trHeight w:val="486"/>
        </w:trPr>
        <w:tc>
          <w:tcPr>
            <w:tcW w:w="1838" w:type="dxa"/>
            <w:vAlign w:val="center"/>
          </w:tcPr>
          <w:p w14:paraId="273055F0" w14:textId="77777777" w:rsidR="00BD283C" w:rsidRPr="0047682F" w:rsidRDefault="00BD283C" w:rsidP="00BD283C">
            <w:pPr>
              <w:pStyle w:val="af9"/>
              <w:jc w:val="center"/>
              <w:rPr>
                <w:sz w:val="20"/>
              </w:rPr>
            </w:pPr>
            <w:r w:rsidRPr="0047682F">
              <w:rPr>
                <w:rFonts w:hint="eastAsia"/>
                <w:sz w:val="20"/>
              </w:rPr>
              <w:t>金融機関名</w:t>
            </w:r>
          </w:p>
        </w:tc>
        <w:tc>
          <w:tcPr>
            <w:tcW w:w="2695" w:type="dxa"/>
            <w:vAlign w:val="center"/>
          </w:tcPr>
          <w:p w14:paraId="045DADD6" w14:textId="77777777" w:rsidR="00BD283C" w:rsidRPr="0047682F" w:rsidRDefault="00BD283C" w:rsidP="00BD283C">
            <w:pPr>
              <w:pStyle w:val="af9"/>
              <w:rPr>
                <w:sz w:val="20"/>
              </w:rPr>
            </w:pPr>
          </w:p>
        </w:tc>
        <w:tc>
          <w:tcPr>
            <w:tcW w:w="1274" w:type="dxa"/>
            <w:vAlign w:val="center"/>
          </w:tcPr>
          <w:p w14:paraId="18E28F76" w14:textId="77777777" w:rsidR="00BD283C" w:rsidRPr="0047682F" w:rsidRDefault="00BD283C" w:rsidP="00BD283C">
            <w:pPr>
              <w:pStyle w:val="af9"/>
              <w:jc w:val="center"/>
              <w:rPr>
                <w:sz w:val="20"/>
              </w:rPr>
            </w:pPr>
            <w:r w:rsidRPr="0047682F">
              <w:rPr>
                <w:rFonts w:hint="eastAsia"/>
                <w:sz w:val="20"/>
              </w:rPr>
              <w:t>支店名</w:t>
            </w:r>
          </w:p>
        </w:tc>
        <w:tc>
          <w:tcPr>
            <w:tcW w:w="3260" w:type="dxa"/>
            <w:gridSpan w:val="7"/>
            <w:vAlign w:val="center"/>
          </w:tcPr>
          <w:p w14:paraId="46A6557E" w14:textId="77777777" w:rsidR="00BD283C" w:rsidRPr="0047682F" w:rsidRDefault="00BD283C" w:rsidP="00BD283C">
            <w:pPr>
              <w:pStyle w:val="af9"/>
              <w:rPr>
                <w:sz w:val="20"/>
              </w:rPr>
            </w:pPr>
          </w:p>
        </w:tc>
      </w:tr>
      <w:tr w:rsidR="00BD283C" w:rsidRPr="0047682F" w14:paraId="2796AE5A" w14:textId="77777777" w:rsidTr="0012594C">
        <w:trPr>
          <w:trHeight w:val="486"/>
        </w:trPr>
        <w:tc>
          <w:tcPr>
            <w:tcW w:w="1838" w:type="dxa"/>
            <w:vAlign w:val="center"/>
          </w:tcPr>
          <w:p w14:paraId="5CA45ABF" w14:textId="77777777" w:rsidR="00BD283C" w:rsidRPr="0047682F" w:rsidRDefault="00BD283C" w:rsidP="00BD283C">
            <w:pPr>
              <w:pStyle w:val="af9"/>
              <w:jc w:val="center"/>
              <w:rPr>
                <w:sz w:val="20"/>
              </w:rPr>
            </w:pPr>
            <w:r w:rsidRPr="0047682F">
              <w:rPr>
                <w:rFonts w:hint="eastAsia"/>
                <w:sz w:val="20"/>
              </w:rPr>
              <w:t>金融機関コード</w:t>
            </w:r>
          </w:p>
        </w:tc>
        <w:tc>
          <w:tcPr>
            <w:tcW w:w="2695" w:type="dxa"/>
            <w:vAlign w:val="center"/>
          </w:tcPr>
          <w:p w14:paraId="283A46CD" w14:textId="77777777" w:rsidR="00BD283C" w:rsidRPr="0047682F" w:rsidRDefault="00BD283C" w:rsidP="00BD283C">
            <w:pPr>
              <w:pStyle w:val="af9"/>
              <w:rPr>
                <w:sz w:val="20"/>
              </w:rPr>
            </w:pPr>
          </w:p>
        </w:tc>
        <w:tc>
          <w:tcPr>
            <w:tcW w:w="1274" w:type="dxa"/>
            <w:vAlign w:val="center"/>
          </w:tcPr>
          <w:p w14:paraId="5EBAF226" w14:textId="77777777" w:rsidR="00BD283C" w:rsidRPr="0047682F" w:rsidRDefault="00BD283C" w:rsidP="00BD283C">
            <w:pPr>
              <w:pStyle w:val="af9"/>
              <w:jc w:val="center"/>
              <w:rPr>
                <w:sz w:val="20"/>
              </w:rPr>
            </w:pPr>
            <w:r w:rsidRPr="0047682F">
              <w:rPr>
                <w:rFonts w:hint="eastAsia"/>
                <w:sz w:val="20"/>
              </w:rPr>
              <w:t>支店コード</w:t>
            </w:r>
          </w:p>
        </w:tc>
        <w:tc>
          <w:tcPr>
            <w:tcW w:w="3260" w:type="dxa"/>
            <w:gridSpan w:val="7"/>
            <w:vAlign w:val="center"/>
          </w:tcPr>
          <w:p w14:paraId="44E8872D" w14:textId="77777777" w:rsidR="00BD283C" w:rsidRPr="0047682F" w:rsidRDefault="00BD283C" w:rsidP="00BD283C">
            <w:pPr>
              <w:pStyle w:val="af9"/>
              <w:rPr>
                <w:sz w:val="20"/>
              </w:rPr>
            </w:pPr>
          </w:p>
        </w:tc>
      </w:tr>
      <w:tr w:rsidR="00BD283C" w:rsidRPr="0047682F" w14:paraId="2AFB2559" w14:textId="77777777" w:rsidTr="0012594C">
        <w:trPr>
          <w:trHeight w:val="486"/>
        </w:trPr>
        <w:tc>
          <w:tcPr>
            <w:tcW w:w="1838" w:type="dxa"/>
            <w:vAlign w:val="center"/>
          </w:tcPr>
          <w:p w14:paraId="5AAB86D7" w14:textId="77777777" w:rsidR="00BD283C" w:rsidRPr="0047682F" w:rsidRDefault="00BD283C" w:rsidP="00BD283C">
            <w:pPr>
              <w:pStyle w:val="af9"/>
              <w:jc w:val="center"/>
              <w:rPr>
                <w:sz w:val="20"/>
              </w:rPr>
            </w:pPr>
            <w:r w:rsidRPr="0047682F">
              <w:rPr>
                <w:rFonts w:hint="eastAsia"/>
                <w:sz w:val="20"/>
              </w:rPr>
              <w:t>預金の種別</w:t>
            </w:r>
          </w:p>
        </w:tc>
        <w:tc>
          <w:tcPr>
            <w:tcW w:w="2695" w:type="dxa"/>
            <w:vAlign w:val="center"/>
          </w:tcPr>
          <w:p w14:paraId="0160BF46" w14:textId="77777777" w:rsidR="00BD283C" w:rsidRPr="0047682F" w:rsidRDefault="00BD283C" w:rsidP="00BD283C">
            <w:pPr>
              <w:pStyle w:val="af9"/>
              <w:jc w:val="center"/>
              <w:rPr>
                <w:sz w:val="20"/>
              </w:rPr>
            </w:pPr>
            <w:r w:rsidRPr="0047682F">
              <w:rPr>
                <w:rFonts w:hint="eastAsia"/>
                <w:sz w:val="20"/>
              </w:rPr>
              <w:t>普通　・　当座</w:t>
            </w:r>
          </w:p>
        </w:tc>
        <w:tc>
          <w:tcPr>
            <w:tcW w:w="1274" w:type="dxa"/>
            <w:vAlign w:val="center"/>
          </w:tcPr>
          <w:p w14:paraId="779699BF" w14:textId="77777777" w:rsidR="00BD283C" w:rsidRPr="0047682F" w:rsidRDefault="00BD283C" w:rsidP="00BD283C">
            <w:pPr>
              <w:pStyle w:val="af9"/>
              <w:jc w:val="center"/>
              <w:rPr>
                <w:sz w:val="20"/>
              </w:rPr>
            </w:pPr>
            <w:r w:rsidRPr="0047682F">
              <w:rPr>
                <w:rFonts w:hint="eastAsia"/>
                <w:sz w:val="20"/>
              </w:rPr>
              <w:t>口座番号</w:t>
            </w:r>
          </w:p>
        </w:tc>
        <w:tc>
          <w:tcPr>
            <w:tcW w:w="465" w:type="dxa"/>
            <w:vAlign w:val="center"/>
          </w:tcPr>
          <w:p w14:paraId="679532DD" w14:textId="77777777" w:rsidR="00BD283C" w:rsidRPr="0047682F" w:rsidRDefault="00BD283C" w:rsidP="00BD283C">
            <w:pPr>
              <w:pStyle w:val="af9"/>
              <w:rPr>
                <w:sz w:val="20"/>
              </w:rPr>
            </w:pPr>
          </w:p>
        </w:tc>
        <w:tc>
          <w:tcPr>
            <w:tcW w:w="466" w:type="dxa"/>
            <w:vAlign w:val="center"/>
          </w:tcPr>
          <w:p w14:paraId="61CD450A" w14:textId="77777777" w:rsidR="00BD283C" w:rsidRPr="0047682F" w:rsidRDefault="00BD283C" w:rsidP="00BD283C">
            <w:pPr>
              <w:pStyle w:val="af9"/>
              <w:rPr>
                <w:sz w:val="20"/>
              </w:rPr>
            </w:pPr>
          </w:p>
        </w:tc>
        <w:tc>
          <w:tcPr>
            <w:tcW w:w="466" w:type="dxa"/>
            <w:vAlign w:val="center"/>
          </w:tcPr>
          <w:p w14:paraId="1ADE7B09" w14:textId="77777777" w:rsidR="00BD283C" w:rsidRPr="0047682F" w:rsidRDefault="00BD283C" w:rsidP="00BD283C">
            <w:pPr>
              <w:pStyle w:val="af9"/>
              <w:rPr>
                <w:sz w:val="20"/>
              </w:rPr>
            </w:pPr>
          </w:p>
        </w:tc>
        <w:tc>
          <w:tcPr>
            <w:tcW w:w="465" w:type="dxa"/>
            <w:vAlign w:val="center"/>
          </w:tcPr>
          <w:p w14:paraId="6422B90C" w14:textId="77777777" w:rsidR="00BD283C" w:rsidRPr="0047682F" w:rsidRDefault="00BD283C" w:rsidP="00BD283C">
            <w:pPr>
              <w:pStyle w:val="af9"/>
              <w:rPr>
                <w:sz w:val="20"/>
              </w:rPr>
            </w:pPr>
          </w:p>
        </w:tc>
        <w:tc>
          <w:tcPr>
            <w:tcW w:w="466" w:type="dxa"/>
            <w:vAlign w:val="center"/>
          </w:tcPr>
          <w:p w14:paraId="2321E4B7" w14:textId="77777777" w:rsidR="00BD283C" w:rsidRPr="0047682F" w:rsidRDefault="00BD283C" w:rsidP="00BD283C">
            <w:pPr>
              <w:pStyle w:val="af9"/>
              <w:rPr>
                <w:sz w:val="20"/>
              </w:rPr>
            </w:pPr>
          </w:p>
        </w:tc>
        <w:tc>
          <w:tcPr>
            <w:tcW w:w="466" w:type="dxa"/>
            <w:vAlign w:val="center"/>
          </w:tcPr>
          <w:p w14:paraId="665014C6" w14:textId="77777777" w:rsidR="00BD283C" w:rsidRPr="0047682F" w:rsidRDefault="00BD283C" w:rsidP="00BD283C">
            <w:pPr>
              <w:pStyle w:val="af9"/>
              <w:rPr>
                <w:sz w:val="20"/>
              </w:rPr>
            </w:pPr>
          </w:p>
        </w:tc>
        <w:tc>
          <w:tcPr>
            <w:tcW w:w="466" w:type="dxa"/>
            <w:vAlign w:val="center"/>
          </w:tcPr>
          <w:p w14:paraId="2939D708" w14:textId="77777777" w:rsidR="00BD283C" w:rsidRPr="0047682F" w:rsidRDefault="00BD283C" w:rsidP="00BD283C">
            <w:pPr>
              <w:pStyle w:val="af9"/>
              <w:rPr>
                <w:sz w:val="20"/>
              </w:rPr>
            </w:pPr>
          </w:p>
        </w:tc>
      </w:tr>
      <w:tr w:rsidR="00BD283C" w:rsidRPr="0047682F" w14:paraId="310533EB" w14:textId="77777777" w:rsidTr="0012594C">
        <w:trPr>
          <w:trHeight w:val="268"/>
        </w:trPr>
        <w:tc>
          <w:tcPr>
            <w:tcW w:w="1838" w:type="dxa"/>
            <w:tcBorders>
              <w:bottom w:val="dotted" w:sz="4" w:space="0" w:color="auto"/>
            </w:tcBorders>
            <w:vAlign w:val="center"/>
          </w:tcPr>
          <w:p w14:paraId="7FD4A032" w14:textId="77777777" w:rsidR="00BD283C" w:rsidRPr="0047682F" w:rsidRDefault="00BD283C" w:rsidP="00BD283C">
            <w:pPr>
              <w:pStyle w:val="af9"/>
              <w:jc w:val="center"/>
              <w:rPr>
                <w:sz w:val="18"/>
                <w:szCs w:val="18"/>
              </w:rPr>
            </w:pPr>
            <w:r w:rsidRPr="0047682F">
              <w:rPr>
                <w:rFonts w:hint="eastAsia"/>
                <w:sz w:val="18"/>
                <w:szCs w:val="18"/>
              </w:rPr>
              <w:t>フリガナ</w:t>
            </w:r>
          </w:p>
        </w:tc>
        <w:tc>
          <w:tcPr>
            <w:tcW w:w="7229" w:type="dxa"/>
            <w:gridSpan w:val="9"/>
            <w:tcBorders>
              <w:bottom w:val="dotted" w:sz="4" w:space="0" w:color="auto"/>
            </w:tcBorders>
            <w:vAlign w:val="center"/>
          </w:tcPr>
          <w:p w14:paraId="1B128857" w14:textId="77777777" w:rsidR="00BD283C" w:rsidRPr="0047682F" w:rsidRDefault="00BD283C" w:rsidP="00BD283C">
            <w:pPr>
              <w:pStyle w:val="af9"/>
              <w:rPr>
                <w:sz w:val="18"/>
                <w:szCs w:val="18"/>
              </w:rPr>
            </w:pPr>
          </w:p>
        </w:tc>
      </w:tr>
      <w:tr w:rsidR="00BD283C" w:rsidRPr="0047682F" w14:paraId="69946528" w14:textId="77777777" w:rsidTr="0012594C">
        <w:trPr>
          <w:trHeight w:val="555"/>
        </w:trPr>
        <w:tc>
          <w:tcPr>
            <w:tcW w:w="1838" w:type="dxa"/>
            <w:tcBorders>
              <w:top w:val="dotted" w:sz="4" w:space="0" w:color="auto"/>
            </w:tcBorders>
            <w:vAlign w:val="center"/>
          </w:tcPr>
          <w:p w14:paraId="2FA58EB2" w14:textId="77777777" w:rsidR="00BD283C" w:rsidRPr="0047682F" w:rsidRDefault="00BD283C" w:rsidP="00BD283C">
            <w:pPr>
              <w:pStyle w:val="af9"/>
              <w:jc w:val="center"/>
              <w:rPr>
                <w:sz w:val="20"/>
              </w:rPr>
            </w:pPr>
            <w:r w:rsidRPr="0047682F">
              <w:rPr>
                <w:rFonts w:hint="eastAsia"/>
                <w:sz w:val="20"/>
              </w:rPr>
              <w:t>預金の名義</w:t>
            </w:r>
          </w:p>
        </w:tc>
        <w:tc>
          <w:tcPr>
            <w:tcW w:w="7229" w:type="dxa"/>
            <w:gridSpan w:val="9"/>
            <w:tcBorders>
              <w:top w:val="dotted" w:sz="4" w:space="0" w:color="auto"/>
            </w:tcBorders>
            <w:vAlign w:val="center"/>
          </w:tcPr>
          <w:p w14:paraId="7D6011B6" w14:textId="77777777" w:rsidR="00BD283C" w:rsidRPr="0047682F" w:rsidRDefault="00BD283C" w:rsidP="00BD283C">
            <w:pPr>
              <w:pStyle w:val="af9"/>
              <w:rPr>
                <w:sz w:val="20"/>
              </w:rPr>
            </w:pPr>
          </w:p>
        </w:tc>
      </w:tr>
    </w:tbl>
    <w:p w14:paraId="7CF99B0D" w14:textId="77777777" w:rsidR="00BD283C" w:rsidRPr="0047682F" w:rsidRDefault="00BD283C" w:rsidP="00BD283C">
      <w:pPr>
        <w:pStyle w:val="af9"/>
        <w:rPr>
          <w:sz w:val="20"/>
        </w:rPr>
      </w:pPr>
    </w:p>
    <w:p w14:paraId="0EBE34AA" w14:textId="77777777" w:rsidR="00BD283C" w:rsidRPr="0047682F" w:rsidRDefault="00BD283C" w:rsidP="00BD283C">
      <w:pPr>
        <w:pStyle w:val="af9"/>
        <w:rPr>
          <w:sz w:val="20"/>
        </w:rPr>
      </w:pPr>
    </w:p>
    <w:p w14:paraId="31F729D0" w14:textId="77777777" w:rsidR="00BD283C" w:rsidRPr="0047682F" w:rsidRDefault="00BD283C" w:rsidP="00BD283C">
      <w:pPr>
        <w:pStyle w:val="af9"/>
        <w:spacing w:line="321" w:lineRule="auto"/>
        <w:ind w:leftChars="2362" w:left="4960" w:right="40"/>
        <w:rPr>
          <w:rFonts w:eastAsia="SimSun"/>
          <w:spacing w:val="-4"/>
          <w:lang w:eastAsia="zh-CN"/>
        </w:rPr>
      </w:pPr>
      <w:r w:rsidRPr="0047682F">
        <w:rPr>
          <w:rFonts w:hint="eastAsia"/>
          <w:spacing w:val="-4"/>
        </w:rPr>
        <w:t>口座管理</w:t>
      </w:r>
      <w:r w:rsidRPr="0047682F">
        <w:rPr>
          <w:spacing w:val="-4"/>
          <w:lang w:eastAsia="zh-CN"/>
        </w:rPr>
        <w:t>担当者</w:t>
      </w:r>
      <w:r w:rsidRPr="0047682F">
        <w:rPr>
          <w:rFonts w:hint="eastAsia"/>
          <w:spacing w:val="-4"/>
        </w:rPr>
        <w:t xml:space="preserve">　　</w:t>
      </w:r>
    </w:p>
    <w:p w14:paraId="720BD20C" w14:textId="77777777" w:rsidR="00BD283C" w:rsidRPr="0047682F" w:rsidRDefault="00BD283C" w:rsidP="00BD283C">
      <w:pPr>
        <w:pStyle w:val="af9"/>
        <w:spacing w:line="321" w:lineRule="auto"/>
        <w:ind w:leftChars="2362" w:left="4960" w:right="40" w:firstLineChars="450" w:firstLine="909"/>
        <w:rPr>
          <w:spacing w:val="-4"/>
          <w:lang w:eastAsia="zh-CN"/>
        </w:rPr>
      </w:pPr>
      <w:r w:rsidRPr="0047682F">
        <w:rPr>
          <w:spacing w:val="-4"/>
          <w:lang w:eastAsia="zh-CN"/>
        </w:rPr>
        <w:t xml:space="preserve">氏名： </w:t>
      </w:r>
    </w:p>
    <w:p w14:paraId="4A860D1F" w14:textId="77777777" w:rsidR="00BD283C" w:rsidRPr="0047682F" w:rsidRDefault="00BD283C" w:rsidP="00BD283C">
      <w:pPr>
        <w:pStyle w:val="af9"/>
        <w:spacing w:line="321" w:lineRule="auto"/>
        <w:ind w:leftChars="2362" w:left="4960" w:right="40" w:firstLineChars="200" w:firstLine="404"/>
        <w:rPr>
          <w:rFonts w:eastAsia="SimSun"/>
          <w:spacing w:val="-4"/>
          <w:lang w:eastAsia="zh-CN"/>
        </w:rPr>
      </w:pPr>
      <w:r w:rsidRPr="0047682F">
        <w:rPr>
          <w:spacing w:val="-4"/>
          <w:lang w:eastAsia="zh-CN"/>
        </w:rPr>
        <w:t>連絡先</w:t>
      </w:r>
      <w:r w:rsidRPr="0047682F">
        <w:rPr>
          <w:spacing w:val="-4"/>
        </w:rPr>
        <w:t>TEL</w:t>
      </w:r>
      <w:r w:rsidRPr="0047682F">
        <w:rPr>
          <w:spacing w:val="-4"/>
          <w:lang w:eastAsia="zh-CN"/>
        </w:rPr>
        <w:t>：</w:t>
      </w:r>
    </w:p>
    <w:p w14:paraId="13B2345B" w14:textId="60B67A99" w:rsidR="00BD283C" w:rsidRPr="0047682F" w:rsidRDefault="002A7F59" w:rsidP="00BD283C">
      <w:pPr>
        <w:pStyle w:val="af9"/>
        <w:spacing w:line="321" w:lineRule="auto"/>
        <w:ind w:leftChars="2362" w:left="4960" w:right="40" w:firstLineChars="350" w:firstLine="707"/>
        <w:rPr>
          <w:rFonts w:eastAsia="SimSun"/>
          <w:lang w:eastAsia="zh-CN"/>
        </w:rPr>
      </w:pPr>
      <w:r w:rsidRPr="0047682F">
        <w:rPr>
          <w:rFonts w:asciiTheme="minorEastAsia" w:eastAsiaTheme="minorEastAsia" w:hAnsiTheme="minorEastAsia"/>
          <w:spacing w:val="-4"/>
        </w:rPr>
        <w:t>E</w:t>
      </w:r>
      <w:r w:rsidR="00BD283C" w:rsidRPr="0047682F">
        <w:rPr>
          <w:rFonts w:asciiTheme="minorEastAsia" w:eastAsiaTheme="minorEastAsia" w:hAnsiTheme="minorEastAsia"/>
          <w:spacing w:val="-4"/>
        </w:rPr>
        <w:t>-mail：</w:t>
      </w:r>
    </w:p>
    <w:p w14:paraId="368F5596" w14:textId="77777777" w:rsidR="00BD283C" w:rsidRPr="0047682F" w:rsidRDefault="00BD283C" w:rsidP="00BD283C">
      <w:pPr>
        <w:pStyle w:val="af9"/>
        <w:ind w:right="184"/>
        <w:jc w:val="center"/>
        <w:rPr>
          <w:sz w:val="18"/>
          <w:szCs w:val="18"/>
          <w:lang w:eastAsia="zh-CN"/>
        </w:rPr>
      </w:pPr>
    </w:p>
    <w:p w14:paraId="321C8645"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50CF5E8E" w14:textId="1600A73D" w:rsidR="00BD283C" w:rsidRPr="0047682F" w:rsidRDefault="00BD283C" w:rsidP="0012594C">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rPr>
        <w:t>９</w:t>
      </w:r>
      <w:r w:rsidRPr="0047682F">
        <w:rPr>
          <w:rFonts w:hint="eastAsia"/>
          <w:color w:val="000000"/>
          <w:spacing w:val="0"/>
          <w:lang w:eastAsia="zh-CN"/>
        </w:rPr>
        <w:t>）</w:t>
      </w:r>
    </w:p>
    <w:p w14:paraId="1ACD8FB4"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377FD12A" w14:textId="35E32B02" w:rsidR="00BD283C" w:rsidRPr="0047682F" w:rsidRDefault="00DB1111" w:rsidP="008B30C9">
      <w:pPr>
        <w:pStyle w:val="a3"/>
        <w:spacing w:line="15" w:lineRule="atLeast"/>
        <w:ind w:right="428"/>
        <w:jc w:val="right"/>
        <w:rPr>
          <w:color w:val="000000"/>
          <w:spacing w:val="0"/>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3D87FE77" w14:textId="0032B54B" w:rsidR="00BD283C" w:rsidRPr="0047682F" w:rsidRDefault="005816A4" w:rsidP="008B30C9">
      <w:pPr>
        <w:pStyle w:val="a3"/>
        <w:spacing w:line="15" w:lineRule="atLeast"/>
        <w:ind w:firstLineChars="100" w:firstLine="214"/>
        <w:rPr>
          <w:rFonts w:ascii="ＭＳ 明朝" w:hAnsi="ＭＳ 明朝"/>
          <w:color w:val="000000"/>
          <w:lang w:eastAsia="zh-TW"/>
        </w:rPr>
      </w:pPr>
      <w:r>
        <w:rPr>
          <w:rFonts w:ascii="ＭＳ 明朝" w:hAnsi="ＭＳ 明朝" w:hint="eastAsia"/>
          <w:color w:val="000000"/>
          <w:lang w:eastAsia="zh-TW"/>
        </w:rPr>
        <w:t>一般社団法人国際物流総合研究所</w:t>
      </w:r>
    </w:p>
    <w:p w14:paraId="2539FCA4" w14:textId="251F265E" w:rsidR="00BD283C" w:rsidRPr="0047682F" w:rsidRDefault="005816A4" w:rsidP="008B30C9">
      <w:pPr>
        <w:pStyle w:val="a3"/>
        <w:spacing w:line="15" w:lineRule="atLeast"/>
        <w:ind w:firstLineChars="100" w:firstLine="214"/>
        <w:rPr>
          <w:rFonts w:ascii="ＭＳ 明朝" w:hAnsi="ＭＳ 明朝"/>
          <w:color w:val="000000"/>
          <w:lang w:eastAsia="zh-TW"/>
        </w:rPr>
      </w:pPr>
      <w:r>
        <w:rPr>
          <w:rFonts w:ascii="ＭＳ 明朝" w:hAnsi="ＭＳ 明朝" w:hint="eastAsia"/>
          <w:color w:val="000000"/>
          <w:lang w:eastAsia="zh-TW"/>
        </w:rPr>
        <w:t>代表理事</w:t>
      </w:r>
      <w:r w:rsidR="00BD283C" w:rsidRPr="0047682F">
        <w:rPr>
          <w:rFonts w:ascii="ＭＳ 明朝" w:hAnsi="ＭＳ 明朝" w:hint="eastAsia"/>
          <w:color w:val="000000"/>
          <w:lang w:eastAsia="zh-TW"/>
        </w:rPr>
        <w:t xml:space="preserve">　殿</w:t>
      </w:r>
    </w:p>
    <w:p w14:paraId="3C9DD826" w14:textId="77777777" w:rsidR="00BD283C" w:rsidRPr="0047682F" w:rsidRDefault="00BD283C" w:rsidP="00E80154">
      <w:pPr>
        <w:pStyle w:val="a3"/>
        <w:spacing w:line="15" w:lineRule="atLeast"/>
        <w:ind w:firstLineChars="200" w:firstLine="428"/>
        <w:rPr>
          <w:rFonts w:ascii="ＭＳ 明朝" w:hAnsi="ＭＳ 明朝"/>
          <w:color w:val="000000"/>
          <w:lang w:eastAsia="zh-TW"/>
        </w:rPr>
      </w:pPr>
    </w:p>
    <w:p w14:paraId="0E7A08F8" w14:textId="7CF5FE5C" w:rsidR="00BD283C" w:rsidRPr="0047682F" w:rsidRDefault="00BD283C" w:rsidP="009B30E2">
      <w:pPr>
        <w:pStyle w:val="a3"/>
        <w:wordWrap/>
        <w:spacing w:line="240" w:lineRule="atLeast"/>
        <w:ind w:firstLineChars="2073" w:firstLine="4395"/>
        <w:jc w:val="left"/>
        <w:rPr>
          <w:rFonts w:ascii="ＭＳ 明朝" w:hAnsi="ＭＳ 明朝"/>
          <w:color w:val="000000" w:themeColor="text1"/>
          <w:spacing w:val="1"/>
          <w:lang w:eastAsia="zh-TW"/>
        </w:rPr>
      </w:pPr>
      <w:r w:rsidRPr="0047682F">
        <w:rPr>
          <w:rFonts w:ascii="ＭＳ 明朝" w:hAnsi="ＭＳ 明朝"/>
          <w:color w:val="000000" w:themeColor="text1"/>
          <w:spacing w:val="1"/>
          <w:lang w:eastAsia="zh-TW"/>
        </w:rPr>
        <w:t xml:space="preserve"> </w:t>
      </w:r>
      <w:r w:rsidR="009B30E2" w:rsidRPr="0047682F">
        <w:rPr>
          <w:rFonts w:ascii="ＭＳ 明朝" w:hAnsi="ＭＳ 明朝" w:hint="eastAsia"/>
          <w:color w:val="000000" w:themeColor="text1"/>
          <w:spacing w:val="1"/>
          <w:lang w:eastAsia="zh-TW"/>
        </w:rPr>
        <w:t xml:space="preserve">　　　</w:t>
      </w:r>
      <w:r w:rsidR="00A33AB8" w:rsidRPr="0047682F">
        <w:rPr>
          <w:rFonts w:ascii="ＭＳ 明朝" w:hAnsi="ＭＳ 明朝" w:hint="eastAsia"/>
          <w:color w:val="000000" w:themeColor="text1"/>
          <w:spacing w:val="1"/>
          <w:lang w:eastAsia="zh-TW"/>
        </w:rPr>
        <w:t>間接</w:t>
      </w:r>
      <w:r w:rsidR="009B30E2" w:rsidRPr="0047682F">
        <w:rPr>
          <w:rFonts w:ascii="ＭＳ 明朝" w:hAnsi="ＭＳ 明朝" w:hint="eastAsia"/>
          <w:color w:val="000000" w:themeColor="text1"/>
          <w:spacing w:val="1"/>
          <w:lang w:eastAsia="zh-TW"/>
        </w:rPr>
        <w:t>補助事業者</w:t>
      </w:r>
      <w:r w:rsidR="009B30E2"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住所</w:t>
      </w:r>
    </w:p>
    <w:p w14:paraId="2763066F" w14:textId="30040539"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 xml:space="preserve">　　　　　　　　　　　　</w:t>
      </w:r>
      <w:r w:rsidRPr="0047682F">
        <w:rPr>
          <w:rFonts w:hint="eastAsia"/>
        </w:rPr>
        <w:t>氏名</w:t>
      </w:r>
      <w:r w:rsidRPr="0047682F">
        <w:tab/>
      </w:r>
      <w:r w:rsidRPr="0047682F">
        <w:rPr>
          <w:rFonts w:hint="eastAsia"/>
        </w:rPr>
        <w:t xml:space="preserve">　法人にあっては名称</w:t>
      </w:r>
    </w:p>
    <w:p w14:paraId="1CFAA78B"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56FA4374"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1F24669B" w14:textId="54979803" w:rsidR="00BD283C" w:rsidRPr="0047682F" w:rsidRDefault="00BD283C" w:rsidP="00301984">
      <w:pPr>
        <w:pStyle w:val="a3"/>
        <w:spacing w:line="15" w:lineRule="atLeast"/>
        <w:jc w:val="right"/>
        <w:rPr>
          <w:rFonts w:ascii="ＭＳ 明朝" w:hAnsi="ＭＳ 明朝"/>
          <w:spacing w:val="1"/>
        </w:rPr>
      </w:pPr>
    </w:p>
    <w:p w14:paraId="52810F1D" w14:textId="77777777" w:rsidR="00BD283C" w:rsidRPr="0047682F" w:rsidRDefault="00BD283C" w:rsidP="00301984">
      <w:pPr>
        <w:pStyle w:val="a3"/>
        <w:spacing w:line="15" w:lineRule="atLeast"/>
        <w:jc w:val="right"/>
        <w:rPr>
          <w:rFonts w:ascii="ＭＳ 明朝" w:hAnsi="ＭＳ 明朝"/>
        </w:rPr>
      </w:pPr>
    </w:p>
    <w:p w14:paraId="3C2DBE53" w14:textId="77777777" w:rsidR="00BD283C" w:rsidRPr="0047682F" w:rsidRDefault="00BD283C" w:rsidP="00E80154">
      <w:pPr>
        <w:pStyle w:val="a3"/>
        <w:spacing w:line="15" w:lineRule="atLeast"/>
        <w:rPr>
          <w:rFonts w:ascii="ＭＳ 明朝" w:hAnsi="ＭＳ 明朝"/>
        </w:rPr>
      </w:pPr>
    </w:p>
    <w:p w14:paraId="41EB5A7B" w14:textId="77777777" w:rsidR="00BD283C" w:rsidRPr="0047682F" w:rsidRDefault="00BD283C" w:rsidP="00E80154">
      <w:pPr>
        <w:pStyle w:val="a3"/>
        <w:spacing w:line="15" w:lineRule="atLeast"/>
        <w:rPr>
          <w:rFonts w:ascii="ＭＳ 明朝" w:hAnsi="ＭＳ 明朝"/>
        </w:rPr>
      </w:pPr>
    </w:p>
    <w:p w14:paraId="7CFB02D6" w14:textId="77777777" w:rsidR="00BD283C" w:rsidRPr="0047682F" w:rsidRDefault="00BD283C" w:rsidP="00BD283C">
      <w:pPr>
        <w:pStyle w:val="af9"/>
        <w:ind w:right="181"/>
        <w:jc w:val="center"/>
      </w:pPr>
      <w:r w:rsidRPr="0047682F">
        <w:rPr>
          <w:spacing w:val="-1"/>
        </w:rPr>
        <w:t>令和</w:t>
      </w:r>
      <w:r w:rsidRPr="0047682F">
        <w:rPr>
          <w:rFonts w:hint="eastAsia"/>
          <w:spacing w:val="-1"/>
        </w:rPr>
        <w:t xml:space="preserve">　</w:t>
      </w:r>
      <w:r w:rsidRPr="0047682F">
        <w:rPr>
          <w:spacing w:val="-1"/>
        </w:rPr>
        <w:t>年度消費税額及び地方消費税額の額の確定に伴う報告書</w:t>
      </w:r>
    </w:p>
    <w:p w14:paraId="44A8C9FF" w14:textId="77777777" w:rsidR="00BD283C" w:rsidRPr="0047682F" w:rsidRDefault="00BD283C" w:rsidP="00BD283C">
      <w:pPr>
        <w:pStyle w:val="af9"/>
        <w:rPr>
          <w:sz w:val="20"/>
        </w:rPr>
      </w:pPr>
    </w:p>
    <w:p w14:paraId="1A5A1807" w14:textId="77777777" w:rsidR="00BD283C" w:rsidRPr="0047682F" w:rsidRDefault="00BD283C" w:rsidP="00BD283C">
      <w:pPr>
        <w:pStyle w:val="af9"/>
        <w:spacing w:before="3"/>
        <w:rPr>
          <w:sz w:val="15"/>
        </w:rPr>
      </w:pPr>
    </w:p>
    <w:p w14:paraId="0D587699" w14:textId="7CF7EF41" w:rsidR="00BD283C" w:rsidRPr="0047682F" w:rsidRDefault="005816A4" w:rsidP="005119A2">
      <w:pPr>
        <w:pStyle w:val="af9"/>
        <w:spacing w:line="321" w:lineRule="auto"/>
        <w:ind w:left="851" w:right="992" w:firstLine="142"/>
        <w:jc w:val="both"/>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47682F">
        <w:rPr>
          <w:rFonts w:cs="ＭＳ ゴシック" w:hint="eastAsia"/>
          <w:color w:val="000000"/>
        </w:rPr>
        <w:t>交付規程</w:t>
      </w:r>
      <w:r w:rsidR="00BD283C" w:rsidRPr="0047682F">
        <w:rPr>
          <w:rFonts w:hint="eastAsia"/>
          <w:color w:val="000000"/>
        </w:rPr>
        <w:t>（以下「交付規程」という。）</w:t>
      </w:r>
      <w:r w:rsidR="007474CB" w:rsidRPr="0047682F">
        <w:rPr>
          <w:spacing w:val="-2"/>
        </w:rPr>
        <w:t>第</w:t>
      </w:r>
      <w:r w:rsidR="005A3E5F">
        <w:rPr>
          <w:rFonts w:hint="eastAsia"/>
          <w:spacing w:val="-2"/>
        </w:rPr>
        <w:t>１</w:t>
      </w:r>
      <w:r w:rsidR="003332AD">
        <w:rPr>
          <w:rFonts w:hint="eastAsia"/>
          <w:spacing w:val="-2"/>
        </w:rPr>
        <w:t>８</w:t>
      </w:r>
      <w:r w:rsidR="00BD283C" w:rsidRPr="0047682F">
        <w:rPr>
          <w:spacing w:val="-2"/>
        </w:rPr>
        <w:t>条第</w:t>
      </w:r>
      <w:r w:rsidR="007474CB" w:rsidRPr="0047682F">
        <w:rPr>
          <w:rFonts w:hint="eastAsia"/>
          <w:spacing w:val="-2"/>
        </w:rPr>
        <w:t>１</w:t>
      </w:r>
      <w:r w:rsidR="00BD283C" w:rsidRPr="0047682F">
        <w:rPr>
          <w:spacing w:val="-2"/>
        </w:rPr>
        <w:t>項の規定に基づき、下記のとおり報告します。</w:t>
      </w:r>
    </w:p>
    <w:p w14:paraId="15CA8BF3" w14:textId="77777777" w:rsidR="00BD283C" w:rsidRPr="005A3E5F" w:rsidRDefault="00BD283C" w:rsidP="00BD283C">
      <w:pPr>
        <w:pStyle w:val="af9"/>
        <w:rPr>
          <w:sz w:val="28"/>
        </w:rPr>
      </w:pPr>
    </w:p>
    <w:p w14:paraId="16679DE1" w14:textId="77777777" w:rsidR="00BD283C" w:rsidRPr="0047682F" w:rsidRDefault="00BD283C" w:rsidP="00BD283C">
      <w:pPr>
        <w:pStyle w:val="af9"/>
        <w:spacing w:before="1"/>
        <w:ind w:right="186"/>
        <w:jc w:val="center"/>
      </w:pPr>
      <w:r w:rsidRPr="0047682F">
        <w:t>記</w:t>
      </w:r>
    </w:p>
    <w:p w14:paraId="6334C65D" w14:textId="68445166" w:rsidR="00920351" w:rsidRPr="0047682F" w:rsidRDefault="00BD283C" w:rsidP="0012594C">
      <w:pPr>
        <w:pStyle w:val="af9"/>
        <w:spacing w:line="720" w:lineRule="atLeast"/>
        <w:ind w:left="704" w:right="2126" w:firstLineChars="71" w:firstLine="146"/>
        <w:rPr>
          <w:spacing w:val="-10"/>
        </w:rPr>
      </w:pPr>
      <w:r w:rsidRPr="0047682F">
        <w:rPr>
          <w:spacing w:val="-2"/>
        </w:rPr>
        <w:t>１．補助金額（</w:t>
      </w:r>
      <w:r w:rsidRPr="0047682F">
        <w:rPr>
          <w:rFonts w:hint="eastAsia"/>
          <w:spacing w:val="-2"/>
        </w:rPr>
        <w:t>交付規程</w:t>
      </w:r>
      <w:r w:rsidRPr="0047682F">
        <w:rPr>
          <w:spacing w:val="-2"/>
        </w:rPr>
        <w:t>第</w:t>
      </w:r>
      <w:r w:rsidR="007474CB" w:rsidRPr="0047682F">
        <w:rPr>
          <w:rFonts w:hint="eastAsia"/>
          <w:spacing w:val="-2"/>
        </w:rPr>
        <w:t>１</w:t>
      </w:r>
      <w:r w:rsidR="005961CF">
        <w:rPr>
          <w:rFonts w:hint="eastAsia"/>
          <w:spacing w:val="-2"/>
        </w:rPr>
        <w:t>６</w:t>
      </w:r>
      <w:r w:rsidRPr="0047682F">
        <w:rPr>
          <w:spacing w:val="-2"/>
        </w:rPr>
        <w:t>条第１項による額の確定額）</w:t>
      </w:r>
      <w:r w:rsidRPr="0047682F">
        <w:tab/>
      </w:r>
      <w:r w:rsidR="00920351" w:rsidRPr="0047682F">
        <w:t xml:space="preserve">　　　　　　　</w:t>
      </w:r>
      <w:r w:rsidRPr="0047682F">
        <w:rPr>
          <w:spacing w:val="-10"/>
        </w:rPr>
        <w:t xml:space="preserve">円 </w:t>
      </w:r>
    </w:p>
    <w:p w14:paraId="202087D9" w14:textId="7AAAC9C1" w:rsidR="00BD283C" w:rsidRPr="0047682F" w:rsidRDefault="00BD283C" w:rsidP="0012594C">
      <w:pPr>
        <w:pStyle w:val="af9"/>
        <w:spacing w:line="720" w:lineRule="atLeast"/>
        <w:ind w:left="704" w:right="2359" w:firstLineChars="71" w:firstLine="146"/>
      </w:pPr>
      <w:r w:rsidRPr="0047682F">
        <w:rPr>
          <w:spacing w:val="-2"/>
        </w:rPr>
        <w:t>２．補助金の確定時における消費税及び地方消費税に</w:t>
      </w:r>
    </w:p>
    <w:p w14:paraId="1B0851C6" w14:textId="77777777" w:rsidR="00BD283C" w:rsidRPr="0047682F" w:rsidRDefault="00BD283C" w:rsidP="0012594C">
      <w:pPr>
        <w:pStyle w:val="af9"/>
        <w:tabs>
          <w:tab w:val="left" w:pos="7951"/>
        </w:tabs>
        <w:spacing w:before="91"/>
        <w:ind w:left="913" w:firstLineChars="176" w:firstLine="363"/>
      </w:pPr>
      <w:r w:rsidRPr="0047682F">
        <w:rPr>
          <w:spacing w:val="-2"/>
        </w:rPr>
        <w:t>係る仕入控除税</w:t>
      </w:r>
      <w:r w:rsidRPr="0047682F">
        <w:rPr>
          <w:spacing w:val="-10"/>
        </w:rPr>
        <w:t>額</w:t>
      </w:r>
      <w:r w:rsidRPr="0047682F">
        <w:tab/>
      </w:r>
      <w:r w:rsidRPr="0047682F">
        <w:rPr>
          <w:spacing w:val="-10"/>
        </w:rPr>
        <w:t>円</w:t>
      </w:r>
    </w:p>
    <w:p w14:paraId="2935C66A" w14:textId="77777777" w:rsidR="00BD283C" w:rsidRPr="0047682F" w:rsidRDefault="00BD283C" w:rsidP="00BD283C">
      <w:pPr>
        <w:pStyle w:val="af9"/>
        <w:rPr>
          <w:sz w:val="20"/>
        </w:rPr>
      </w:pPr>
    </w:p>
    <w:p w14:paraId="0F098DCD" w14:textId="77777777" w:rsidR="00BD283C" w:rsidRPr="0047682F" w:rsidRDefault="00BD283C" w:rsidP="00920351">
      <w:pPr>
        <w:pStyle w:val="af9"/>
        <w:spacing w:before="2"/>
        <w:rPr>
          <w:sz w:val="15"/>
        </w:rPr>
      </w:pPr>
    </w:p>
    <w:p w14:paraId="7C91BB46" w14:textId="77777777" w:rsidR="00BD283C" w:rsidRPr="0047682F" w:rsidRDefault="00BD283C" w:rsidP="0012594C">
      <w:pPr>
        <w:pStyle w:val="af9"/>
        <w:ind w:left="704" w:firstLineChars="72" w:firstLine="147"/>
      </w:pPr>
      <w:r w:rsidRPr="0047682F">
        <w:rPr>
          <w:spacing w:val="-3"/>
        </w:rPr>
        <w:t>３．消費税額及び地方消費税額の確定に伴う補助金に</w:t>
      </w:r>
    </w:p>
    <w:p w14:paraId="640CEA6B" w14:textId="77777777" w:rsidR="00920351" w:rsidRPr="0047682F" w:rsidRDefault="00BD283C" w:rsidP="0012594C">
      <w:pPr>
        <w:pStyle w:val="af9"/>
        <w:spacing w:before="91" w:line="643" w:lineRule="auto"/>
        <w:ind w:left="704" w:right="1843" w:firstLine="572"/>
        <w:rPr>
          <w:spacing w:val="-10"/>
        </w:rPr>
      </w:pPr>
      <w:r w:rsidRPr="0047682F">
        <w:rPr>
          <w:spacing w:val="-2"/>
        </w:rPr>
        <w:t>係る消費税及び地方消費税に係る仕入控除税額</w:t>
      </w:r>
      <w:r w:rsidR="00920351" w:rsidRPr="0047682F">
        <w:rPr>
          <w:spacing w:val="-2"/>
        </w:rPr>
        <w:t xml:space="preserve">　　　　　　　　　　　　　</w:t>
      </w:r>
      <w:r w:rsidRPr="0047682F">
        <w:rPr>
          <w:spacing w:val="-10"/>
        </w:rPr>
        <w:t xml:space="preserve">円 </w:t>
      </w:r>
    </w:p>
    <w:p w14:paraId="7DCA6968" w14:textId="24E0232F" w:rsidR="00BD283C" w:rsidRPr="0047682F" w:rsidRDefault="00BD283C" w:rsidP="0012594C">
      <w:pPr>
        <w:pStyle w:val="af9"/>
        <w:spacing w:before="91" w:line="643" w:lineRule="auto"/>
        <w:ind w:left="704" w:right="1985" w:firstLine="147"/>
        <w:rPr>
          <w:lang w:eastAsia="zh-TW"/>
        </w:rPr>
      </w:pPr>
      <w:r w:rsidRPr="0047682F">
        <w:rPr>
          <w:spacing w:val="-2"/>
          <w:lang w:eastAsia="zh-TW"/>
        </w:rPr>
        <w:t>４．補助金返還相当額</w:t>
      </w:r>
      <w:r w:rsidR="00920351" w:rsidRPr="0047682F">
        <w:rPr>
          <w:spacing w:val="-2"/>
          <w:lang w:eastAsia="zh-TW"/>
        </w:rPr>
        <w:t xml:space="preserve">　　　　　　　　　　　　　　　　　　　　　　</w:t>
      </w:r>
      <w:r w:rsidRPr="0047682F">
        <w:rPr>
          <w:lang w:eastAsia="zh-TW"/>
        </w:rPr>
        <w:tab/>
      </w:r>
      <w:r w:rsidRPr="0047682F">
        <w:rPr>
          <w:spacing w:val="-104"/>
          <w:lang w:eastAsia="zh-TW"/>
        </w:rPr>
        <w:t xml:space="preserve"> </w:t>
      </w:r>
      <w:r w:rsidRPr="0047682F">
        <w:rPr>
          <w:spacing w:val="-10"/>
          <w:lang w:eastAsia="zh-TW"/>
        </w:rPr>
        <w:t>円</w:t>
      </w:r>
    </w:p>
    <w:p w14:paraId="593ABA15" w14:textId="77777777" w:rsidR="00BD283C" w:rsidRPr="0047682F" w:rsidRDefault="00BD283C" w:rsidP="0012594C">
      <w:pPr>
        <w:pStyle w:val="af9"/>
        <w:spacing w:line="267" w:lineRule="exact"/>
        <w:ind w:left="704" w:firstLineChars="140" w:firstLine="288"/>
      </w:pPr>
      <w:r w:rsidRPr="0047682F">
        <w:rPr>
          <w:spacing w:val="-2"/>
        </w:rPr>
        <w:t>（注）</w:t>
      </w:r>
      <w:r w:rsidRPr="0047682F">
        <w:rPr>
          <w:spacing w:val="-3"/>
        </w:rPr>
        <w:t>別紙として積算の内訳</w:t>
      </w:r>
      <w:r w:rsidRPr="0047682F">
        <w:rPr>
          <w:rFonts w:hint="eastAsia"/>
          <w:spacing w:val="-3"/>
        </w:rPr>
        <w:t>（書式自由）</w:t>
      </w:r>
      <w:r w:rsidRPr="0047682F">
        <w:rPr>
          <w:spacing w:val="-3"/>
        </w:rPr>
        <w:t>を添付すること。</w:t>
      </w:r>
    </w:p>
    <w:p w14:paraId="3D01A8D9" w14:textId="77777777" w:rsidR="00BD283C" w:rsidRPr="0047682F" w:rsidRDefault="00BD283C" w:rsidP="00BD283C">
      <w:pPr>
        <w:pStyle w:val="af9"/>
        <w:ind w:right="181"/>
        <w:jc w:val="center"/>
        <w:rPr>
          <w:sz w:val="18"/>
          <w:szCs w:val="18"/>
        </w:rPr>
      </w:pPr>
    </w:p>
    <w:p w14:paraId="459D858D"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740EDC53" w14:textId="0B57E29E" w:rsidR="00BD283C" w:rsidRPr="0047682F" w:rsidRDefault="00BD283C" w:rsidP="0012594C">
      <w:pPr>
        <w:pStyle w:val="a3"/>
        <w:spacing w:line="15" w:lineRule="atLeast"/>
        <w:ind w:left="210" w:hangingChars="100" w:hanging="210"/>
        <w:rPr>
          <w:rFonts w:eastAsia="SimSun"/>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１０</w:t>
      </w:r>
      <w:r w:rsidRPr="0047682F">
        <w:rPr>
          <w:rFonts w:hint="eastAsia"/>
          <w:color w:val="000000"/>
          <w:spacing w:val="0"/>
          <w:lang w:eastAsia="zh-CN"/>
        </w:rPr>
        <w:t>）</w:t>
      </w:r>
    </w:p>
    <w:p w14:paraId="79274FB0" w14:textId="77777777" w:rsidR="00BD283C" w:rsidRPr="0047682F" w:rsidRDefault="00BD283C" w:rsidP="008B30C9">
      <w:pPr>
        <w:pStyle w:val="a3"/>
        <w:spacing w:line="15" w:lineRule="atLeast"/>
        <w:ind w:leftChars="100" w:left="210"/>
        <w:rPr>
          <w:rFonts w:eastAsia="SimSun"/>
          <w:color w:val="000000"/>
          <w:spacing w:val="0"/>
          <w:lang w:eastAsia="zh-CN"/>
        </w:rPr>
      </w:pPr>
    </w:p>
    <w:p w14:paraId="742916BC" w14:textId="77777777" w:rsidR="00BD283C" w:rsidRPr="0047682F" w:rsidRDefault="00BD283C" w:rsidP="00BD283C">
      <w:pPr>
        <w:pStyle w:val="af9"/>
        <w:spacing w:before="72" w:after="44"/>
        <w:ind w:left="694" w:right="669"/>
        <w:jc w:val="center"/>
        <w:rPr>
          <w:lang w:eastAsia="zh-TW"/>
        </w:rPr>
      </w:pPr>
      <w:r w:rsidRPr="0047682F">
        <w:rPr>
          <w:spacing w:val="-3"/>
          <w:lang w:eastAsia="zh-TW"/>
        </w:rPr>
        <w:t>取得財産等管理台帳</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852"/>
        <w:gridCol w:w="841"/>
        <w:gridCol w:w="566"/>
        <w:gridCol w:w="703"/>
        <w:gridCol w:w="703"/>
        <w:gridCol w:w="1299"/>
        <w:gridCol w:w="1133"/>
        <w:gridCol w:w="1136"/>
        <w:gridCol w:w="850"/>
        <w:gridCol w:w="704"/>
      </w:tblGrid>
      <w:tr w:rsidR="00BD283C" w:rsidRPr="0047682F" w14:paraId="37797AFB" w14:textId="77777777" w:rsidTr="00BD283C">
        <w:trPr>
          <w:trHeight w:val="722"/>
        </w:trPr>
        <w:tc>
          <w:tcPr>
            <w:tcW w:w="704" w:type="dxa"/>
          </w:tcPr>
          <w:p w14:paraId="675A179D" w14:textId="77777777" w:rsidR="00BD283C" w:rsidRPr="0047682F" w:rsidRDefault="00BD283C" w:rsidP="00BD283C">
            <w:pPr>
              <w:pStyle w:val="TableParagraph"/>
              <w:spacing w:before="11"/>
              <w:rPr>
                <w:sz w:val="17"/>
                <w:lang w:eastAsia="zh-TW"/>
              </w:rPr>
            </w:pPr>
          </w:p>
          <w:p w14:paraId="0648E2D7" w14:textId="77777777" w:rsidR="00BD283C" w:rsidRPr="0047682F" w:rsidRDefault="00BD283C" w:rsidP="00BD283C">
            <w:pPr>
              <w:pStyle w:val="TableParagraph"/>
              <w:ind w:left="141"/>
              <w:rPr>
                <w:sz w:val="21"/>
              </w:rPr>
            </w:pPr>
            <w:r w:rsidRPr="0047682F">
              <w:rPr>
                <w:spacing w:val="-5"/>
                <w:sz w:val="21"/>
              </w:rPr>
              <w:t>区分</w:t>
            </w:r>
          </w:p>
        </w:tc>
        <w:tc>
          <w:tcPr>
            <w:tcW w:w="852" w:type="dxa"/>
          </w:tcPr>
          <w:p w14:paraId="35330ECC" w14:textId="77777777" w:rsidR="00BD283C" w:rsidRPr="0047682F" w:rsidRDefault="00BD283C" w:rsidP="00BD283C">
            <w:pPr>
              <w:pStyle w:val="TableParagraph"/>
              <w:spacing w:before="11"/>
              <w:rPr>
                <w:sz w:val="17"/>
              </w:rPr>
            </w:pPr>
          </w:p>
          <w:p w14:paraId="02CB86E6" w14:textId="77777777" w:rsidR="00BD283C" w:rsidRPr="0047682F" w:rsidRDefault="00BD283C" w:rsidP="00BD283C">
            <w:pPr>
              <w:pStyle w:val="TableParagraph"/>
              <w:ind w:left="109"/>
              <w:rPr>
                <w:sz w:val="21"/>
              </w:rPr>
            </w:pPr>
            <w:r w:rsidRPr="0047682F">
              <w:rPr>
                <w:spacing w:val="-5"/>
                <w:sz w:val="21"/>
              </w:rPr>
              <w:t>財産名</w:t>
            </w:r>
          </w:p>
        </w:tc>
        <w:tc>
          <w:tcPr>
            <w:tcW w:w="841" w:type="dxa"/>
          </w:tcPr>
          <w:p w14:paraId="5502D06A" w14:textId="77777777" w:rsidR="00BD283C" w:rsidRPr="0047682F" w:rsidRDefault="00BD283C" w:rsidP="00BD283C">
            <w:pPr>
              <w:pStyle w:val="TableParagraph"/>
              <w:spacing w:before="11"/>
              <w:rPr>
                <w:sz w:val="17"/>
              </w:rPr>
            </w:pPr>
          </w:p>
          <w:p w14:paraId="68024873" w14:textId="77777777" w:rsidR="00BD283C" w:rsidRPr="0047682F" w:rsidRDefault="00BD283C" w:rsidP="00BD283C">
            <w:pPr>
              <w:pStyle w:val="TableParagraph"/>
              <w:ind w:left="140" w:firstLineChars="50" w:firstLine="100"/>
              <w:rPr>
                <w:sz w:val="21"/>
              </w:rPr>
            </w:pPr>
            <w:r w:rsidRPr="0047682F">
              <w:rPr>
                <w:spacing w:val="-5"/>
                <w:sz w:val="21"/>
              </w:rPr>
              <w:t>規格</w:t>
            </w:r>
            <w:r w:rsidRPr="0047682F">
              <w:rPr>
                <w:rFonts w:hint="eastAsia"/>
                <w:spacing w:val="-5"/>
                <w:sz w:val="21"/>
              </w:rPr>
              <w:t xml:space="preserve">　</w:t>
            </w:r>
            <w:r w:rsidRPr="0047682F">
              <w:rPr>
                <w:spacing w:val="-5"/>
                <w:sz w:val="20"/>
                <w:szCs w:val="20"/>
              </w:rPr>
              <w:t>(型番)</w:t>
            </w:r>
          </w:p>
        </w:tc>
        <w:tc>
          <w:tcPr>
            <w:tcW w:w="566" w:type="dxa"/>
          </w:tcPr>
          <w:p w14:paraId="3AA261BC" w14:textId="77777777" w:rsidR="00BD283C" w:rsidRPr="0047682F" w:rsidRDefault="00BD283C" w:rsidP="00BD283C">
            <w:pPr>
              <w:pStyle w:val="TableParagraph"/>
              <w:spacing w:before="11"/>
              <w:rPr>
                <w:sz w:val="17"/>
              </w:rPr>
            </w:pPr>
          </w:p>
          <w:p w14:paraId="028C29BD" w14:textId="77777777" w:rsidR="00BD283C" w:rsidRPr="0047682F" w:rsidRDefault="00BD283C" w:rsidP="00BD283C">
            <w:pPr>
              <w:pStyle w:val="TableParagraph"/>
              <w:ind w:left="141"/>
              <w:rPr>
                <w:sz w:val="21"/>
              </w:rPr>
            </w:pPr>
            <w:r w:rsidRPr="0047682F">
              <w:rPr>
                <w:spacing w:val="-5"/>
                <w:sz w:val="21"/>
              </w:rPr>
              <w:t>数量</w:t>
            </w:r>
          </w:p>
        </w:tc>
        <w:tc>
          <w:tcPr>
            <w:tcW w:w="703" w:type="dxa"/>
          </w:tcPr>
          <w:p w14:paraId="5629F33A" w14:textId="77777777" w:rsidR="00BD283C" w:rsidRPr="0047682F" w:rsidRDefault="00BD283C" w:rsidP="00BD283C">
            <w:pPr>
              <w:pStyle w:val="TableParagraph"/>
              <w:spacing w:before="11"/>
              <w:rPr>
                <w:sz w:val="17"/>
              </w:rPr>
            </w:pPr>
          </w:p>
          <w:p w14:paraId="2264E16D" w14:textId="77777777" w:rsidR="00BD283C" w:rsidRPr="0047682F" w:rsidRDefault="00BD283C" w:rsidP="00BD283C">
            <w:pPr>
              <w:pStyle w:val="TableParagraph"/>
              <w:ind w:right="127"/>
              <w:jc w:val="right"/>
              <w:rPr>
                <w:sz w:val="21"/>
              </w:rPr>
            </w:pPr>
            <w:r w:rsidRPr="0047682F">
              <w:rPr>
                <w:spacing w:val="-5"/>
                <w:sz w:val="21"/>
              </w:rPr>
              <w:t>単価</w:t>
            </w:r>
          </w:p>
        </w:tc>
        <w:tc>
          <w:tcPr>
            <w:tcW w:w="703" w:type="dxa"/>
          </w:tcPr>
          <w:p w14:paraId="1328C58D" w14:textId="77777777" w:rsidR="00BD283C" w:rsidRPr="0047682F" w:rsidRDefault="00BD283C" w:rsidP="00BD283C">
            <w:pPr>
              <w:pStyle w:val="TableParagraph"/>
              <w:spacing w:before="11"/>
              <w:rPr>
                <w:sz w:val="17"/>
              </w:rPr>
            </w:pPr>
          </w:p>
          <w:p w14:paraId="1E2F797B" w14:textId="77777777" w:rsidR="00BD283C" w:rsidRPr="0047682F" w:rsidRDefault="00BD283C" w:rsidP="00BD283C">
            <w:pPr>
              <w:pStyle w:val="TableParagraph"/>
              <w:ind w:right="129"/>
              <w:jc w:val="right"/>
              <w:rPr>
                <w:sz w:val="21"/>
              </w:rPr>
            </w:pPr>
            <w:r w:rsidRPr="0047682F">
              <w:rPr>
                <w:spacing w:val="-5"/>
                <w:sz w:val="21"/>
              </w:rPr>
              <w:t>金額</w:t>
            </w:r>
          </w:p>
        </w:tc>
        <w:tc>
          <w:tcPr>
            <w:tcW w:w="1299" w:type="dxa"/>
          </w:tcPr>
          <w:p w14:paraId="1E54338F" w14:textId="77777777" w:rsidR="00BD283C" w:rsidRPr="0047682F" w:rsidRDefault="00BD283C" w:rsidP="00BD283C">
            <w:pPr>
              <w:pStyle w:val="TableParagraph"/>
              <w:spacing w:before="11"/>
              <w:rPr>
                <w:sz w:val="17"/>
              </w:rPr>
            </w:pPr>
          </w:p>
          <w:p w14:paraId="1F4AC08E" w14:textId="77777777" w:rsidR="00BD283C" w:rsidRPr="0047682F" w:rsidRDefault="00BD283C" w:rsidP="00BD283C">
            <w:pPr>
              <w:pStyle w:val="TableParagraph"/>
              <w:ind w:left="119"/>
              <w:rPr>
                <w:sz w:val="21"/>
              </w:rPr>
            </w:pPr>
            <w:r w:rsidRPr="0047682F">
              <w:rPr>
                <w:spacing w:val="-4"/>
                <w:sz w:val="21"/>
              </w:rPr>
              <w:t>取得年月日</w:t>
            </w:r>
          </w:p>
        </w:tc>
        <w:tc>
          <w:tcPr>
            <w:tcW w:w="1133" w:type="dxa"/>
          </w:tcPr>
          <w:p w14:paraId="11C9C5A1" w14:textId="77777777" w:rsidR="00BD283C" w:rsidRPr="0047682F" w:rsidRDefault="00BD283C" w:rsidP="00BD283C">
            <w:pPr>
              <w:pStyle w:val="TableParagraph"/>
              <w:spacing w:before="49"/>
              <w:ind w:left="132" w:right="126"/>
              <w:jc w:val="center"/>
              <w:rPr>
                <w:sz w:val="21"/>
              </w:rPr>
            </w:pPr>
            <w:r w:rsidRPr="0047682F">
              <w:rPr>
                <w:spacing w:val="-4"/>
                <w:sz w:val="21"/>
              </w:rPr>
              <w:t>処分制限</w:t>
            </w:r>
          </w:p>
          <w:p w14:paraId="04AF7441" w14:textId="77777777" w:rsidR="00BD283C" w:rsidRPr="0047682F" w:rsidRDefault="00BD283C" w:rsidP="00BD283C">
            <w:pPr>
              <w:pStyle w:val="TableParagraph"/>
              <w:spacing w:before="91"/>
              <w:ind w:left="130" w:right="126"/>
              <w:jc w:val="center"/>
              <w:rPr>
                <w:sz w:val="21"/>
              </w:rPr>
            </w:pPr>
            <w:r w:rsidRPr="0047682F">
              <w:rPr>
                <w:spacing w:val="-5"/>
                <w:sz w:val="21"/>
              </w:rPr>
              <w:t>期間</w:t>
            </w:r>
          </w:p>
        </w:tc>
        <w:tc>
          <w:tcPr>
            <w:tcW w:w="1136" w:type="dxa"/>
          </w:tcPr>
          <w:p w14:paraId="5A0B8F05" w14:textId="77777777" w:rsidR="00BD283C" w:rsidRPr="0047682F" w:rsidRDefault="00BD283C" w:rsidP="00BD283C">
            <w:pPr>
              <w:pStyle w:val="TableParagraph"/>
              <w:spacing w:before="11"/>
              <w:rPr>
                <w:sz w:val="17"/>
              </w:rPr>
            </w:pPr>
          </w:p>
          <w:p w14:paraId="087A8F82" w14:textId="77777777" w:rsidR="00BD283C" w:rsidRPr="0047682F" w:rsidRDefault="00BD283C" w:rsidP="00BD283C">
            <w:pPr>
              <w:pStyle w:val="TableParagraph"/>
              <w:ind w:left="145"/>
              <w:rPr>
                <w:sz w:val="21"/>
              </w:rPr>
            </w:pPr>
            <w:r w:rsidRPr="0047682F">
              <w:rPr>
                <w:spacing w:val="-4"/>
                <w:sz w:val="21"/>
              </w:rPr>
              <w:t>保管場所</w:t>
            </w:r>
          </w:p>
        </w:tc>
        <w:tc>
          <w:tcPr>
            <w:tcW w:w="850" w:type="dxa"/>
          </w:tcPr>
          <w:p w14:paraId="60E015C9" w14:textId="77777777" w:rsidR="00BD283C" w:rsidRPr="0047682F" w:rsidRDefault="00BD283C" w:rsidP="00BD283C">
            <w:pPr>
              <w:pStyle w:val="TableParagraph"/>
              <w:spacing w:before="11"/>
              <w:rPr>
                <w:sz w:val="17"/>
              </w:rPr>
            </w:pPr>
          </w:p>
          <w:p w14:paraId="0FB0BCA1" w14:textId="77777777" w:rsidR="00BD283C" w:rsidRPr="0047682F" w:rsidRDefault="00BD283C" w:rsidP="00BD283C">
            <w:pPr>
              <w:pStyle w:val="TableParagraph"/>
              <w:ind w:left="107"/>
              <w:rPr>
                <w:sz w:val="21"/>
              </w:rPr>
            </w:pPr>
            <w:r w:rsidRPr="0047682F">
              <w:rPr>
                <w:spacing w:val="-4"/>
                <w:sz w:val="21"/>
              </w:rPr>
              <w:t>補助率</w:t>
            </w:r>
          </w:p>
        </w:tc>
        <w:tc>
          <w:tcPr>
            <w:tcW w:w="704" w:type="dxa"/>
          </w:tcPr>
          <w:p w14:paraId="0A412297" w14:textId="77777777" w:rsidR="00BD283C" w:rsidRPr="0047682F" w:rsidRDefault="00BD283C" w:rsidP="00BD283C">
            <w:pPr>
              <w:pStyle w:val="TableParagraph"/>
              <w:spacing w:before="11"/>
              <w:rPr>
                <w:sz w:val="17"/>
              </w:rPr>
            </w:pPr>
          </w:p>
          <w:p w14:paraId="7FD8B3DF" w14:textId="77777777" w:rsidR="00BD283C" w:rsidRPr="0047682F" w:rsidRDefault="00BD283C" w:rsidP="00BD283C">
            <w:pPr>
              <w:pStyle w:val="TableParagraph"/>
              <w:ind w:left="140"/>
              <w:rPr>
                <w:sz w:val="21"/>
              </w:rPr>
            </w:pPr>
            <w:r w:rsidRPr="0047682F">
              <w:rPr>
                <w:spacing w:val="-5"/>
                <w:sz w:val="21"/>
              </w:rPr>
              <w:t>備考</w:t>
            </w:r>
          </w:p>
        </w:tc>
      </w:tr>
      <w:tr w:rsidR="00BD283C" w:rsidRPr="0047682F" w14:paraId="3E597251" w14:textId="77777777" w:rsidTr="00BD283C">
        <w:trPr>
          <w:trHeight w:val="5669"/>
        </w:trPr>
        <w:tc>
          <w:tcPr>
            <w:tcW w:w="704" w:type="dxa"/>
          </w:tcPr>
          <w:p w14:paraId="4A6FCA85" w14:textId="77777777" w:rsidR="00BD283C" w:rsidRPr="0047682F" w:rsidRDefault="00BD283C" w:rsidP="00BD283C">
            <w:pPr>
              <w:pStyle w:val="TableParagraph"/>
              <w:rPr>
                <w:rFonts w:ascii="Times New Roman"/>
                <w:sz w:val="20"/>
              </w:rPr>
            </w:pPr>
          </w:p>
        </w:tc>
        <w:tc>
          <w:tcPr>
            <w:tcW w:w="852" w:type="dxa"/>
          </w:tcPr>
          <w:p w14:paraId="3DB93A44" w14:textId="77777777" w:rsidR="00BD283C" w:rsidRPr="0047682F" w:rsidRDefault="00BD283C" w:rsidP="00BD283C">
            <w:pPr>
              <w:pStyle w:val="TableParagraph"/>
              <w:rPr>
                <w:rFonts w:ascii="Times New Roman"/>
                <w:sz w:val="20"/>
              </w:rPr>
            </w:pPr>
          </w:p>
        </w:tc>
        <w:tc>
          <w:tcPr>
            <w:tcW w:w="841" w:type="dxa"/>
          </w:tcPr>
          <w:p w14:paraId="05FD1667" w14:textId="77777777" w:rsidR="00BD283C" w:rsidRPr="0047682F" w:rsidRDefault="00BD283C" w:rsidP="00BD283C">
            <w:pPr>
              <w:pStyle w:val="TableParagraph"/>
              <w:rPr>
                <w:rFonts w:ascii="Times New Roman"/>
                <w:sz w:val="20"/>
              </w:rPr>
            </w:pPr>
          </w:p>
        </w:tc>
        <w:tc>
          <w:tcPr>
            <w:tcW w:w="566" w:type="dxa"/>
          </w:tcPr>
          <w:p w14:paraId="59511CC5" w14:textId="77777777" w:rsidR="00BD283C" w:rsidRPr="0047682F" w:rsidRDefault="00BD283C" w:rsidP="00BD283C">
            <w:pPr>
              <w:pStyle w:val="TableParagraph"/>
              <w:rPr>
                <w:rFonts w:ascii="Times New Roman"/>
                <w:sz w:val="20"/>
              </w:rPr>
            </w:pPr>
          </w:p>
        </w:tc>
        <w:tc>
          <w:tcPr>
            <w:tcW w:w="703" w:type="dxa"/>
          </w:tcPr>
          <w:p w14:paraId="17C9A9FB" w14:textId="77777777" w:rsidR="00BD283C" w:rsidRPr="0047682F" w:rsidRDefault="00BD283C" w:rsidP="00BD283C">
            <w:pPr>
              <w:pStyle w:val="TableParagraph"/>
              <w:rPr>
                <w:sz w:val="20"/>
              </w:rPr>
            </w:pPr>
          </w:p>
          <w:p w14:paraId="2E8AB1B1" w14:textId="77777777" w:rsidR="00BD283C" w:rsidRPr="0047682F" w:rsidRDefault="00BD283C" w:rsidP="00BD283C">
            <w:pPr>
              <w:pStyle w:val="TableParagraph"/>
              <w:spacing w:before="150"/>
              <w:ind w:right="96"/>
              <w:jc w:val="right"/>
              <w:rPr>
                <w:sz w:val="21"/>
              </w:rPr>
            </w:pPr>
            <w:r w:rsidRPr="0047682F">
              <w:rPr>
                <w:sz w:val="21"/>
              </w:rPr>
              <w:t>円</w:t>
            </w:r>
          </w:p>
        </w:tc>
        <w:tc>
          <w:tcPr>
            <w:tcW w:w="703" w:type="dxa"/>
          </w:tcPr>
          <w:p w14:paraId="19CF8CEC" w14:textId="77777777" w:rsidR="00BD283C" w:rsidRPr="0047682F" w:rsidRDefault="00BD283C" w:rsidP="00BD283C">
            <w:pPr>
              <w:pStyle w:val="TableParagraph"/>
              <w:rPr>
                <w:sz w:val="20"/>
              </w:rPr>
            </w:pPr>
          </w:p>
          <w:p w14:paraId="4A5E075C" w14:textId="77777777" w:rsidR="00BD283C" w:rsidRPr="0047682F" w:rsidRDefault="00BD283C" w:rsidP="00BD283C">
            <w:pPr>
              <w:pStyle w:val="TableParagraph"/>
              <w:spacing w:before="150"/>
              <w:ind w:right="98"/>
              <w:jc w:val="right"/>
              <w:rPr>
                <w:sz w:val="21"/>
              </w:rPr>
            </w:pPr>
            <w:r w:rsidRPr="0047682F">
              <w:rPr>
                <w:sz w:val="21"/>
              </w:rPr>
              <w:t>円</w:t>
            </w:r>
          </w:p>
        </w:tc>
        <w:tc>
          <w:tcPr>
            <w:tcW w:w="1299" w:type="dxa"/>
          </w:tcPr>
          <w:p w14:paraId="144D3528" w14:textId="77777777" w:rsidR="00BD283C" w:rsidRPr="0047682F" w:rsidRDefault="00BD283C" w:rsidP="00BD283C">
            <w:pPr>
              <w:pStyle w:val="TableParagraph"/>
              <w:rPr>
                <w:rFonts w:ascii="Times New Roman"/>
                <w:sz w:val="20"/>
              </w:rPr>
            </w:pPr>
          </w:p>
        </w:tc>
        <w:tc>
          <w:tcPr>
            <w:tcW w:w="1133" w:type="dxa"/>
          </w:tcPr>
          <w:p w14:paraId="70FD061C" w14:textId="77777777" w:rsidR="00BD283C" w:rsidRPr="0047682F" w:rsidRDefault="00BD283C" w:rsidP="00BD283C">
            <w:pPr>
              <w:pStyle w:val="TableParagraph"/>
              <w:rPr>
                <w:rFonts w:ascii="Times New Roman"/>
                <w:sz w:val="20"/>
              </w:rPr>
            </w:pPr>
          </w:p>
        </w:tc>
        <w:tc>
          <w:tcPr>
            <w:tcW w:w="1136" w:type="dxa"/>
          </w:tcPr>
          <w:p w14:paraId="35E0646C" w14:textId="77777777" w:rsidR="00BD283C" w:rsidRPr="0047682F" w:rsidRDefault="00BD283C" w:rsidP="00BD283C">
            <w:pPr>
              <w:pStyle w:val="TableParagraph"/>
              <w:rPr>
                <w:rFonts w:ascii="Times New Roman"/>
                <w:sz w:val="20"/>
              </w:rPr>
            </w:pPr>
          </w:p>
        </w:tc>
        <w:tc>
          <w:tcPr>
            <w:tcW w:w="850" w:type="dxa"/>
          </w:tcPr>
          <w:p w14:paraId="7C794DA3" w14:textId="77777777" w:rsidR="00BD283C" w:rsidRPr="0047682F" w:rsidRDefault="00BD283C" w:rsidP="00BD283C">
            <w:pPr>
              <w:pStyle w:val="TableParagraph"/>
              <w:rPr>
                <w:rFonts w:ascii="Times New Roman"/>
                <w:sz w:val="20"/>
              </w:rPr>
            </w:pPr>
          </w:p>
        </w:tc>
        <w:tc>
          <w:tcPr>
            <w:tcW w:w="704" w:type="dxa"/>
          </w:tcPr>
          <w:p w14:paraId="54A44E37" w14:textId="77777777" w:rsidR="00BD283C" w:rsidRPr="0047682F" w:rsidRDefault="00BD283C" w:rsidP="00BD283C">
            <w:pPr>
              <w:pStyle w:val="TableParagraph"/>
              <w:rPr>
                <w:rFonts w:ascii="Times New Roman"/>
                <w:sz w:val="20"/>
              </w:rPr>
            </w:pPr>
          </w:p>
        </w:tc>
      </w:tr>
    </w:tbl>
    <w:p w14:paraId="08835B34" w14:textId="77777777" w:rsidR="00BD283C" w:rsidRPr="0047682F" w:rsidRDefault="00BD283C" w:rsidP="00BD283C">
      <w:pPr>
        <w:pStyle w:val="af9"/>
        <w:rPr>
          <w:sz w:val="20"/>
        </w:rPr>
      </w:pPr>
    </w:p>
    <w:p w14:paraId="349B44BF" w14:textId="6B6EECE4" w:rsidR="00E135F3" w:rsidRPr="0047682F" w:rsidRDefault="00E135F3" w:rsidP="00E51BF4">
      <w:pPr>
        <w:pStyle w:val="af9"/>
        <w:spacing w:line="322" w:lineRule="auto"/>
        <w:ind w:left="1560" w:right="709" w:hanging="1068"/>
        <w:jc w:val="both"/>
      </w:pPr>
      <w:r w:rsidRPr="0047682F">
        <w:rPr>
          <w:spacing w:val="-2"/>
        </w:rPr>
        <w:t>（注）１．対象となる取得財産等は、</w:t>
      </w:r>
      <w:r w:rsidR="005816A4" w:rsidRPr="00796BCE">
        <w:rPr>
          <w:rFonts w:hint="eastAsia"/>
          <w:color w:val="000000"/>
          <w:sz w:val="22"/>
          <w:szCs w:val="22"/>
          <w:lang w:eastAsia="zh-CN"/>
        </w:rPr>
        <w:t>再配達率削減緊急対策事業</w:t>
      </w:r>
      <w:r w:rsidR="005816A4" w:rsidRPr="005119A2">
        <w:rPr>
          <w:rFonts w:cs="ＭＳ ゴシック" w:hint="eastAsia"/>
          <w:color w:val="000000"/>
        </w:rPr>
        <w:t>費補助金</w:t>
      </w:r>
      <w:r w:rsidRPr="0047682F">
        <w:rPr>
          <w:rFonts w:cs="ＭＳ ゴシック" w:hint="eastAsia"/>
          <w:color w:val="000000"/>
        </w:rPr>
        <w:t>交付規程</w:t>
      </w:r>
      <w:r w:rsidRPr="0047682F">
        <w:rPr>
          <w:rFonts w:hint="eastAsia"/>
          <w:color w:val="000000"/>
        </w:rPr>
        <w:t>（以下「交付規程」と</w:t>
      </w:r>
      <w:r w:rsidR="005119A2">
        <w:rPr>
          <w:rFonts w:hint="eastAsia"/>
          <w:color w:val="000000"/>
        </w:rPr>
        <w:t>い</w:t>
      </w:r>
      <w:r w:rsidRPr="0047682F">
        <w:rPr>
          <w:rFonts w:hint="eastAsia"/>
          <w:color w:val="000000"/>
        </w:rPr>
        <w:t>う。）</w:t>
      </w:r>
      <w:r w:rsidRPr="0047682F">
        <w:rPr>
          <w:spacing w:val="-2"/>
        </w:rPr>
        <w:t>第</w:t>
      </w:r>
      <w:r w:rsidR="00886C03">
        <w:rPr>
          <w:rFonts w:hint="eastAsia"/>
          <w:spacing w:val="-2"/>
        </w:rPr>
        <w:t>２１</w:t>
      </w:r>
      <w:r w:rsidRPr="0047682F">
        <w:rPr>
          <w:spacing w:val="-2"/>
        </w:rPr>
        <w:t>条第１項に定める処分制限額以上の財産とする。</w:t>
      </w:r>
    </w:p>
    <w:p w14:paraId="4CC00CAB" w14:textId="45975207" w:rsidR="00E135F3" w:rsidRPr="005A3E5F" w:rsidRDefault="00E135F3" w:rsidP="005A3E5F">
      <w:pPr>
        <w:pStyle w:val="af9"/>
        <w:spacing w:line="322" w:lineRule="auto"/>
        <w:ind w:leftChars="540" w:left="1558" w:rightChars="337" w:right="708" w:hangingChars="206" w:hanging="424"/>
        <w:jc w:val="both"/>
        <w:rPr>
          <w:spacing w:val="40"/>
        </w:rPr>
      </w:pPr>
      <w:r w:rsidRPr="0047682F">
        <w:rPr>
          <w:spacing w:val="-2"/>
        </w:rPr>
        <w:t>２．財産名の区分は、（ア）不動産、（イ）</w:t>
      </w:r>
      <w:r w:rsidRPr="0047682F">
        <w:rPr>
          <w:spacing w:val="-3"/>
        </w:rPr>
        <w:t>船舶、航空機、浮標、浮さん橋及び浮ドツク、</w:t>
      </w:r>
      <w:r w:rsidRPr="0047682F">
        <w:rPr>
          <w:spacing w:val="-2"/>
        </w:rPr>
        <w:t>（ウ）（ア）（イ）に掲げるものの従物、（エ）車両及び運搬具、工具、器具及び備品、機械及び装置、（オ）無形資産、（カ）開発研究用資産、（キ）その他の物件とす</w:t>
      </w:r>
      <w:r w:rsidRPr="0047682F">
        <w:rPr>
          <w:spacing w:val="-6"/>
        </w:rPr>
        <w:t>る。</w:t>
      </w:r>
    </w:p>
    <w:p w14:paraId="7EB2CA91" w14:textId="77777777" w:rsidR="00E135F3" w:rsidRPr="0047682F" w:rsidRDefault="00E135F3" w:rsidP="00E51BF4">
      <w:pPr>
        <w:pStyle w:val="af9"/>
        <w:spacing w:line="322" w:lineRule="auto"/>
        <w:ind w:leftChars="540" w:left="1558" w:rightChars="337" w:right="708" w:hangingChars="206" w:hanging="424"/>
        <w:jc w:val="both"/>
        <w:rPr>
          <w:spacing w:val="-2"/>
        </w:rPr>
      </w:pPr>
      <w:r w:rsidRPr="0047682F">
        <w:rPr>
          <w:spacing w:val="-2"/>
        </w:rPr>
        <w:t>３．数量は、同一規格等であれば一括して記載して差し支えない。単価が異なる場合は分割して記載すること。</w:t>
      </w:r>
    </w:p>
    <w:p w14:paraId="2C1223B3" w14:textId="77777777" w:rsidR="00E135F3" w:rsidRPr="0047682F" w:rsidRDefault="00E135F3" w:rsidP="00E51BF4">
      <w:pPr>
        <w:pStyle w:val="af9"/>
        <w:spacing w:line="322" w:lineRule="auto"/>
        <w:ind w:leftChars="540" w:left="1558" w:rightChars="337" w:right="708" w:hangingChars="206" w:hanging="424"/>
        <w:rPr>
          <w:spacing w:val="-2"/>
        </w:rPr>
      </w:pPr>
      <w:r w:rsidRPr="0047682F">
        <w:rPr>
          <w:spacing w:val="-2"/>
        </w:rPr>
        <w:t>４．取得年月日は、検収年月日を記載すること。</w:t>
      </w:r>
    </w:p>
    <w:p w14:paraId="4EF049CA" w14:textId="77777777" w:rsidR="00E135F3" w:rsidRPr="0047682F" w:rsidRDefault="00E135F3" w:rsidP="00E51BF4">
      <w:pPr>
        <w:pStyle w:val="af9"/>
        <w:spacing w:line="322" w:lineRule="auto"/>
        <w:ind w:leftChars="540" w:left="1558" w:rightChars="202" w:right="424" w:hangingChars="206" w:hanging="424"/>
        <w:rPr>
          <w:spacing w:val="-2"/>
        </w:rPr>
      </w:pPr>
      <w:r w:rsidRPr="0047682F">
        <w:rPr>
          <w:spacing w:val="-2"/>
        </w:rPr>
        <w:t>５．</w:t>
      </w:r>
      <w:r w:rsidRPr="0012594C">
        <w:rPr>
          <w:spacing w:val="-2"/>
        </w:rPr>
        <w:t>処分制限期間は、</w:t>
      </w:r>
      <w:r w:rsidRPr="0012594C">
        <w:rPr>
          <w:rFonts w:hint="eastAsia"/>
          <w:spacing w:val="-2"/>
        </w:rPr>
        <w:t>国土交通省所管補助金等交付規則</w:t>
      </w:r>
      <w:r w:rsidRPr="0012594C">
        <w:rPr>
          <w:spacing w:val="-2"/>
        </w:rPr>
        <w:t>第</w:t>
      </w:r>
      <w:r w:rsidRPr="0012594C">
        <w:rPr>
          <w:rFonts w:hint="eastAsia"/>
          <w:spacing w:val="-2"/>
        </w:rPr>
        <w:t>１１</w:t>
      </w:r>
      <w:r w:rsidRPr="0012594C">
        <w:rPr>
          <w:spacing w:val="-2"/>
        </w:rPr>
        <w:t>条に定める期間を記載すること。</w:t>
      </w:r>
    </w:p>
    <w:p w14:paraId="6AB9E15D" w14:textId="77777777" w:rsidR="00BD283C" w:rsidRPr="0047682F" w:rsidRDefault="00BD283C" w:rsidP="00BD283C">
      <w:pPr>
        <w:pStyle w:val="a3"/>
        <w:spacing w:line="15" w:lineRule="atLeast"/>
        <w:ind w:right="214"/>
        <w:jc w:val="right"/>
        <w:rPr>
          <w:sz w:val="18"/>
          <w:szCs w:val="18"/>
        </w:rPr>
      </w:pPr>
    </w:p>
    <w:p w14:paraId="31835835"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3570E5B7" w14:textId="4719529E" w:rsidR="00BD283C" w:rsidRPr="0047682F" w:rsidRDefault="00BD283C" w:rsidP="0012594C">
      <w:pPr>
        <w:pStyle w:val="a3"/>
        <w:spacing w:line="15" w:lineRule="atLeast"/>
        <w:ind w:left="210" w:hangingChars="100" w:hanging="210"/>
        <w:rPr>
          <w:rFonts w:eastAsia="SimSun"/>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１１</w:t>
      </w:r>
      <w:r w:rsidRPr="0047682F">
        <w:rPr>
          <w:rFonts w:hint="eastAsia"/>
          <w:color w:val="000000"/>
          <w:spacing w:val="0"/>
          <w:lang w:eastAsia="zh-CN"/>
        </w:rPr>
        <w:t>）</w:t>
      </w:r>
    </w:p>
    <w:p w14:paraId="47296CFB" w14:textId="77777777" w:rsidR="00BD283C" w:rsidRPr="0047682F" w:rsidRDefault="00BD283C" w:rsidP="008B30C9">
      <w:pPr>
        <w:pStyle w:val="a3"/>
        <w:spacing w:line="15" w:lineRule="atLeast"/>
        <w:ind w:leftChars="100" w:left="210"/>
        <w:rPr>
          <w:rFonts w:eastAsia="SimSun"/>
          <w:color w:val="000000"/>
          <w:spacing w:val="0"/>
          <w:lang w:eastAsia="zh-CN"/>
        </w:rPr>
      </w:pPr>
    </w:p>
    <w:p w14:paraId="1B46A84F" w14:textId="77777777" w:rsidR="00BD283C" w:rsidRPr="0047682F" w:rsidRDefault="00BD283C" w:rsidP="00BD283C">
      <w:pPr>
        <w:pStyle w:val="af9"/>
        <w:spacing w:before="72" w:after="44"/>
        <w:ind w:left="694" w:right="669"/>
        <w:jc w:val="center"/>
        <w:rPr>
          <w:lang w:eastAsia="zh-TW"/>
        </w:rPr>
      </w:pPr>
      <w:r w:rsidRPr="0047682F">
        <w:rPr>
          <w:lang w:eastAsia="zh-TW"/>
        </w:rPr>
        <w:t>取得財産等管理明細表（令和</w:t>
      </w:r>
      <w:r w:rsidRPr="0047682F">
        <w:rPr>
          <w:spacing w:val="33"/>
          <w:w w:val="150"/>
          <w:lang w:eastAsia="zh-TW"/>
        </w:rPr>
        <w:t xml:space="preserve"> </w:t>
      </w:r>
      <w:r w:rsidRPr="0047682F">
        <w:rPr>
          <w:lang w:eastAsia="zh-TW"/>
        </w:rPr>
        <w:t>年度</w:t>
      </w:r>
      <w:r w:rsidRPr="0047682F">
        <w:rPr>
          <w:spacing w:val="-10"/>
          <w:lang w:eastAsia="zh-TW"/>
        </w:rPr>
        <w:t>）</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852"/>
        <w:gridCol w:w="841"/>
        <w:gridCol w:w="566"/>
        <w:gridCol w:w="703"/>
        <w:gridCol w:w="703"/>
        <w:gridCol w:w="1299"/>
        <w:gridCol w:w="1133"/>
        <w:gridCol w:w="1136"/>
        <w:gridCol w:w="850"/>
        <w:gridCol w:w="704"/>
      </w:tblGrid>
      <w:tr w:rsidR="00BD283C" w:rsidRPr="0047682F" w14:paraId="644C1F6B" w14:textId="77777777" w:rsidTr="00BD283C">
        <w:trPr>
          <w:trHeight w:val="722"/>
        </w:trPr>
        <w:tc>
          <w:tcPr>
            <w:tcW w:w="704" w:type="dxa"/>
          </w:tcPr>
          <w:p w14:paraId="00B3B159" w14:textId="77777777" w:rsidR="00BD283C" w:rsidRPr="0047682F" w:rsidRDefault="00BD283C" w:rsidP="00BD283C">
            <w:pPr>
              <w:pStyle w:val="TableParagraph"/>
              <w:spacing w:before="11"/>
              <w:rPr>
                <w:sz w:val="17"/>
                <w:lang w:eastAsia="zh-TW"/>
              </w:rPr>
            </w:pPr>
          </w:p>
          <w:p w14:paraId="08A76439" w14:textId="77777777" w:rsidR="00BD283C" w:rsidRPr="0047682F" w:rsidRDefault="00BD283C" w:rsidP="00BD283C">
            <w:pPr>
              <w:pStyle w:val="TableParagraph"/>
              <w:ind w:left="141"/>
              <w:rPr>
                <w:sz w:val="21"/>
              </w:rPr>
            </w:pPr>
            <w:r w:rsidRPr="0047682F">
              <w:rPr>
                <w:spacing w:val="-5"/>
                <w:sz w:val="21"/>
              </w:rPr>
              <w:t>区分</w:t>
            </w:r>
          </w:p>
        </w:tc>
        <w:tc>
          <w:tcPr>
            <w:tcW w:w="852" w:type="dxa"/>
          </w:tcPr>
          <w:p w14:paraId="18BC9DBA" w14:textId="77777777" w:rsidR="00BD283C" w:rsidRPr="0047682F" w:rsidRDefault="00BD283C" w:rsidP="00BD283C">
            <w:pPr>
              <w:pStyle w:val="TableParagraph"/>
              <w:spacing w:before="11"/>
              <w:rPr>
                <w:sz w:val="17"/>
              </w:rPr>
            </w:pPr>
          </w:p>
          <w:p w14:paraId="16FB9E56" w14:textId="77777777" w:rsidR="00BD283C" w:rsidRPr="0047682F" w:rsidRDefault="00BD283C" w:rsidP="00BD283C">
            <w:pPr>
              <w:pStyle w:val="TableParagraph"/>
              <w:ind w:left="109"/>
              <w:rPr>
                <w:sz w:val="21"/>
              </w:rPr>
            </w:pPr>
            <w:r w:rsidRPr="0047682F">
              <w:rPr>
                <w:spacing w:val="-4"/>
                <w:sz w:val="21"/>
              </w:rPr>
              <w:t>財産名</w:t>
            </w:r>
          </w:p>
        </w:tc>
        <w:tc>
          <w:tcPr>
            <w:tcW w:w="841" w:type="dxa"/>
          </w:tcPr>
          <w:p w14:paraId="4DF5F616" w14:textId="77777777" w:rsidR="00BD283C" w:rsidRPr="0047682F" w:rsidRDefault="00BD283C" w:rsidP="00BD283C">
            <w:pPr>
              <w:pStyle w:val="TableParagraph"/>
              <w:spacing w:before="11"/>
              <w:rPr>
                <w:sz w:val="17"/>
              </w:rPr>
            </w:pPr>
          </w:p>
          <w:p w14:paraId="6FEE8BF5" w14:textId="77777777" w:rsidR="00BD283C" w:rsidRPr="0047682F" w:rsidRDefault="00BD283C" w:rsidP="00BD283C">
            <w:pPr>
              <w:pStyle w:val="TableParagraph"/>
              <w:ind w:left="140" w:firstLineChars="50" w:firstLine="100"/>
              <w:rPr>
                <w:spacing w:val="-5"/>
                <w:sz w:val="21"/>
              </w:rPr>
            </w:pPr>
            <w:r w:rsidRPr="0047682F">
              <w:rPr>
                <w:spacing w:val="-5"/>
                <w:sz w:val="21"/>
              </w:rPr>
              <w:t>規格</w:t>
            </w:r>
          </w:p>
          <w:p w14:paraId="2D7C35FC" w14:textId="77777777" w:rsidR="00BD283C" w:rsidRPr="0047682F" w:rsidRDefault="00BD283C" w:rsidP="00BD283C">
            <w:pPr>
              <w:pStyle w:val="TableParagraph"/>
              <w:ind w:left="140"/>
              <w:jc w:val="center"/>
              <w:rPr>
                <w:sz w:val="20"/>
                <w:szCs w:val="20"/>
              </w:rPr>
            </w:pPr>
            <w:r w:rsidRPr="0047682F">
              <w:rPr>
                <w:spacing w:val="-5"/>
                <w:sz w:val="20"/>
                <w:szCs w:val="20"/>
              </w:rPr>
              <w:t>(</w:t>
            </w:r>
            <w:r w:rsidRPr="0047682F">
              <w:rPr>
                <w:rFonts w:hint="eastAsia"/>
                <w:spacing w:val="-5"/>
                <w:sz w:val="20"/>
                <w:szCs w:val="20"/>
              </w:rPr>
              <w:t>型番</w:t>
            </w:r>
            <w:r w:rsidRPr="0047682F">
              <w:rPr>
                <w:spacing w:val="-5"/>
                <w:sz w:val="20"/>
                <w:szCs w:val="20"/>
              </w:rPr>
              <w:t>）</w:t>
            </w:r>
          </w:p>
        </w:tc>
        <w:tc>
          <w:tcPr>
            <w:tcW w:w="566" w:type="dxa"/>
          </w:tcPr>
          <w:p w14:paraId="112FC151" w14:textId="77777777" w:rsidR="00BD283C" w:rsidRPr="0047682F" w:rsidRDefault="00BD283C" w:rsidP="00BD283C">
            <w:pPr>
              <w:pStyle w:val="TableParagraph"/>
              <w:spacing w:before="11"/>
              <w:rPr>
                <w:sz w:val="17"/>
              </w:rPr>
            </w:pPr>
          </w:p>
          <w:p w14:paraId="7017FFD0" w14:textId="77777777" w:rsidR="00BD283C" w:rsidRPr="0047682F" w:rsidRDefault="00BD283C" w:rsidP="00BD283C">
            <w:pPr>
              <w:pStyle w:val="TableParagraph"/>
              <w:ind w:left="141"/>
              <w:rPr>
                <w:sz w:val="21"/>
              </w:rPr>
            </w:pPr>
            <w:r w:rsidRPr="0047682F">
              <w:rPr>
                <w:spacing w:val="-5"/>
                <w:sz w:val="21"/>
              </w:rPr>
              <w:t>数量</w:t>
            </w:r>
          </w:p>
        </w:tc>
        <w:tc>
          <w:tcPr>
            <w:tcW w:w="703" w:type="dxa"/>
          </w:tcPr>
          <w:p w14:paraId="63BDC206" w14:textId="77777777" w:rsidR="00BD283C" w:rsidRPr="0047682F" w:rsidRDefault="00BD283C" w:rsidP="00BD283C">
            <w:pPr>
              <w:pStyle w:val="TableParagraph"/>
              <w:spacing w:before="11"/>
              <w:rPr>
                <w:sz w:val="17"/>
              </w:rPr>
            </w:pPr>
          </w:p>
          <w:p w14:paraId="01C95CF0" w14:textId="77777777" w:rsidR="00BD283C" w:rsidRPr="0047682F" w:rsidRDefault="00BD283C" w:rsidP="00BD283C">
            <w:pPr>
              <w:pStyle w:val="TableParagraph"/>
              <w:ind w:right="127"/>
              <w:jc w:val="right"/>
              <w:rPr>
                <w:sz w:val="21"/>
              </w:rPr>
            </w:pPr>
            <w:r w:rsidRPr="0047682F">
              <w:rPr>
                <w:spacing w:val="-5"/>
                <w:sz w:val="21"/>
              </w:rPr>
              <w:t>単価</w:t>
            </w:r>
          </w:p>
        </w:tc>
        <w:tc>
          <w:tcPr>
            <w:tcW w:w="703" w:type="dxa"/>
          </w:tcPr>
          <w:p w14:paraId="24FF2739" w14:textId="77777777" w:rsidR="00BD283C" w:rsidRPr="0047682F" w:rsidRDefault="00BD283C" w:rsidP="00BD283C">
            <w:pPr>
              <w:pStyle w:val="TableParagraph"/>
              <w:spacing w:before="11"/>
              <w:rPr>
                <w:sz w:val="17"/>
              </w:rPr>
            </w:pPr>
          </w:p>
          <w:p w14:paraId="6B908CD9" w14:textId="77777777" w:rsidR="00BD283C" w:rsidRPr="0047682F" w:rsidRDefault="00BD283C" w:rsidP="00BD283C">
            <w:pPr>
              <w:pStyle w:val="TableParagraph"/>
              <w:ind w:right="129"/>
              <w:jc w:val="right"/>
              <w:rPr>
                <w:sz w:val="21"/>
              </w:rPr>
            </w:pPr>
            <w:r w:rsidRPr="0047682F">
              <w:rPr>
                <w:spacing w:val="-5"/>
                <w:sz w:val="21"/>
              </w:rPr>
              <w:t>金額</w:t>
            </w:r>
          </w:p>
        </w:tc>
        <w:tc>
          <w:tcPr>
            <w:tcW w:w="1299" w:type="dxa"/>
          </w:tcPr>
          <w:p w14:paraId="23785B31" w14:textId="77777777" w:rsidR="00BD283C" w:rsidRPr="0047682F" w:rsidRDefault="00BD283C" w:rsidP="00BD283C">
            <w:pPr>
              <w:pStyle w:val="TableParagraph"/>
              <w:spacing w:before="11"/>
              <w:rPr>
                <w:sz w:val="17"/>
              </w:rPr>
            </w:pPr>
          </w:p>
          <w:p w14:paraId="5B4F321A" w14:textId="77777777" w:rsidR="00BD283C" w:rsidRPr="0047682F" w:rsidRDefault="00BD283C" w:rsidP="00BD283C">
            <w:pPr>
              <w:pStyle w:val="TableParagraph"/>
              <w:ind w:left="119"/>
              <w:rPr>
                <w:sz w:val="21"/>
              </w:rPr>
            </w:pPr>
            <w:r w:rsidRPr="0047682F">
              <w:rPr>
                <w:spacing w:val="-4"/>
                <w:sz w:val="21"/>
              </w:rPr>
              <w:t>取得年月日</w:t>
            </w:r>
          </w:p>
        </w:tc>
        <w:tc>
          <w:tcPr>
            <w:tcW w:w="1133" w:type="dxa"/>
          </w:tcPr>
          <w:p w14:paraId="0841FE58" w14:textId="77777777" w:rsidR="00BD283C" w:rsidRPr="0047682F" w:rsidRDefault="00BD283C" w:rsidP="00BD283C">
            <w:pPr>
              <w:pStyle w:val="TableParagraph"/>
              <w:spacing w:before="49"/>
              <w:ind w:left="132" w:right="126"/>
              <w:jc w:val="center"/>
              <w:rPr>
                <w:sz w:val="21"/>
              </w:rPr>
            </w:pPr>
            <w:r w:rsidRPr="0047682F">
              <w:rPr>
                <w:spacing w:val="-4"/>
                <w:sz w:val="21"/>
              </w:rPr>
              <w:t>処分制限</w:t>
            </w:r>
          </w:p>
          <w:p w14:paraId="66C722D9" w14:textId="77777777" w:rsidR="00BD283C" w:rsidRPr="0047682F" w:rsidRDefault="00BD283C" w:rsidP="00BD283C">
            <w:pPr>
              <w:pStyle w:val="TableParagraph"/>
              <w:spacing w:before="91"/>
              <w:ind w:left="130" w:right="126"/>
              <w:jc w:val="center"/>
              <w:rPr>
                <w:sz w:val="21"/>
              </w:rPr>
            </w:pPr>
            <w:r w:rsidRPr="0047682F">
              <w:rPr>
                <w:spacing w:val="-5"/>
                <w:sz w:val="21"/>
              </w:rPr>
              <w:t>期間</w:t>
            </w:r>
          </w:p>
        </w:tc>
        <w:tc>
          <w:tcPr>
            <w:tcW w:w="1136" w:type="dxa"/>
          </w:tcPr>
          <w:p w14:paraId="0090D779" w14:textId="77777777" w:rsidR="00BD283C" w:rsidRPr="0047682F" w:rsidRDefault="00BD283C" w:rsidP="00BD283C">
            <w:pPr>
              <w:pStyle w:val="TableParagraph"/>
              <w:spacing w:before="11"/>
              <w:rPr>
                <w:sz w:val="17"/>
              </w:rPr>
            </w:pPr>
          </w:p>
          <w:p w14:paraId="4FA6DB01" w14:textId="77777777" w:rsidR="00BD283C" w:rsidRPr="0047682F" w:rsidRDefault="00BD283C" w:rsidP="00BD283C">
            <w:pPr>
              <w:pStyle w:val="TableParagraph"/>
              <w:ind w:left="145"/>
              <w:rPr>
                <w:sz w:val="21"/>
              </w:rPr>
            </w:pPr>
            <w:r w:rsidRPr="0047682F">
              <w:rPr>
                <w:spacing w:val="-4"/>
                <w:sz w:val="21"/>
              </w:rPr>
              <w:t>保管場所</w:t>
            </w:r>
          </w:p>
        </w:tc>
        <w:tc>
          <w:tcPr>
            <w:tcW w:w="850" w:type="dxa"/>
          </w:tcPr>
          <w:p w14:paraId="4F2C88FC" w14:textId="77777777" w:rsidR="00BD283C" w:rsidRPr="0047682F" w:rsidRDefault="00BD283C" w:rsidP="00BD283C">
            <w:pPr>
              <w:pStyle w:val="TableParagraph"/>
              <w:spacing w:before="11"/>
              <w:rPr>
                <w:sz w:val="17"/>
              </w:rPr>
            </w:pPr>
          </w:p>
          <w:p w14:paraId="7A9005C2" w14:textId="77777777" w:rsidR="00BD283C" w:rsidRPr="0047682F" w:rsidRDefault="00BD283C" w:rsidP="00BD283C">
            <w:pPr>
              <w:pStyle w:val="TableParagraph"/>
              <w:ind w:left="107"/>
              <w:rPr>
                <w:sz w:val="21"/>
              </w:rPr>
            </w:pPr>
            <w:r w:rsidRPr="0047682F">
              <w:rPr>
                <w:spacing w:val="-4"/>
                <w:sz w:val="21"/>
              </w:rPr>
              <w:t>補助率</w:t>
            </w:r>
          </w:p>
        </w:tc>
        <w:tc>
          <w:tcPr>
            <w:tcW w:w="704" w:type="dxa"/>
          </w:tcPr>
          <w:p w14:paraId="0239D7FF" w14:textId="77777777" w:rsidR="00BD283C" w:rsidRPr="0047682F" w:rsidRDefault="00BD283C" w:rsidP="00BD283C">
            <w:pPr>
              <w:pStyle w:val="TableParagraph"/>
              <w:spacing w:before="11"/>
              <w:rPr>
                <w:sz w:val="17"/>
              </w:rPr>
            </w:pPr>
          </w:p>
          <w:p w14:paraId="001FF023" w14:textId="77777777" w:rsidR="00BD283C" w:rsidRPr="0047682F" w:rsidRDefault="00BD283C" w:rsidP="00BD283C">
            <w:pPr>
              <w:pStyle w:val="TableParagraph"/>
              <w:ind w:left="140"/>
              <w:rPr>
                <w:sz w:val="21"/>
              </w:rPr>
            </w:pPr>
            <w:r w:rsidRPr="0047682F">
              <w:rPr>
                <w:spacing w:val="-5"/>
                <w:sz w:val="21"/>
              </w:rPr>
              <w:t>備考</w:t>
            </w:r>
          </w:p>
        </w:tc>
      </w:tr>
      <w:tr w:rsidR="00BD283C" w:rsidRPr="0047682F" w14:paraId="281BBC6A" w14:textId="77777777" w:rsidTr="00BD283C">
        <w:trPr>
          <w:trHeight w:val="5669"/>
        </w:trPr>
        <w:tc>
          <w:tcPr>
            <w:tcW w:w="704" w:type="dxa"/>
          </w:tcPr>
          <w:p w14:paraId="575E3F41" w14:textId="77777777" w:rsidR="00BD283C" w:rsidRPr="0047682F" w:rsidRDefault="00BD283C" w:rsidP="00BD283C">
            <w:pPr>
              <w:pStyle w:val="TableParagraph"/>
              <w:rPr>
                <w:rFonts w:ascii="Times New Roman"/>
                <w:sz w:val="20"/>
              </w:rPr>
            </w:pPr>
          </w:p>
        </w:tc>
        <w:tc>
          <w:tcPr>
            <w:tcW w:w="852" w:type="dxa"/>
          </w:tcPr>
          <w:p w14:paraId="55AD8611" w14:textId="77777777" w:rsidR="00BD283C" w:rsidRPr="0047682F" w:rsidRDefault="00BD283C" w:rsidP="00BD283C">
            <w:pPr>
              <w:pStyle w:val="TableParagraph"/>
              <w:rPr>
                <w:rFonts w:ascii="Times New Roman"/>
                <w:sz w:val="20"/>
              </w:rPr>
            </w:pPr>
          </w:p>
        </w:tc>
        <w:tc>
          <w:tcPr>
            <w:tcW w:w="841" w:type="dxa"/>
          </w:tcPr>
          <w:p w14:paraId="7CFD11C3" w14:textId="77777777" w:rsidR="00BD283C" w:rsidRPr="0047682F" w:rsidRDefault="00BD283C" w:rsidP="00BD283C">
            <w:pPr>
              <w:pStyle w:val="TableParagraph"/>
              <w:rPr>
                <w:rFonts w:ascii="Times New Roman"/>
                <w:sz w:val="20"/>
              </w:rPr>
            </w:pPr>
          </w:p>
        </w:tc>
        <w:tc>
          <w:tcPr>
            <w:tcW w:w="566" w:type="dxa"/>
          </w:tcPr>
          <w:p w14:paraId="139F7302" w14:textId="77777777" w:rsidR="00BD283C" w:rsidRPr="0047682F" w:rsidRDefault="00BD283C" w:rsidP="00BD283C">
            <w:pPr>
              <w:pStyle w:val="TableParagraph"/>
              <w:rPr>
                <w:rFonts w:ascii="Times New Roman"/>
                <w:sz w:val="20"/>
              </w:rPr>
            </w:pPr>
          </w:p>
        </w:tc>
        <w:tc>
          <w:tcPr>
            <w:tcW w:w="703" w:type="dxa"/>
          </w:tcPr>
          <w:p w14:paraId="670BCF4B" w14:textId="77777777" w:rsidR="00BD283C" w:rsidRPr="0047682F" w:rsidRDefault="00BD283C" w:rsidP="00BD283C">
            <w:pPr>
              <w:pStyle w:val="TableParagraph"/>
              <w:rPr>
                <w:sz w:val="20"/>
              </w:rPr>
            </w:pPr>
          </w:p>
          <w:p w14:paraId="4B1C5998" w14:textId="77777777" w:rsidR="00BD283C" w:rsidRPr="0047682F" w:rsidRDefault="00BD283C" w:rsidP="00BD283C">
            <w:pPr>
              <w:pStyle w:val="TableParagraph"/>
              <w:spacing w:before="150"/>
              <w:ind w:right="96"/>
              <w:jc w:val="right"/>
              <w:rPr>
                <w:sz w:val="21"/>
              </w:rPr>
            </w:pPr>
            <w:r w:rsidRPr="0047682F">
              <w:rPr>
                <w:sz w:val="21"/>
              </w:rPr>
              <w:t>円</w:t>
            </w:r>
          </w:p>
        </w:tc>
        <w:tc>
          <w:tcPr>
            <w:tcW w:w="703" w:type="dxa"/>
          </w:tcPr>
          <w:p w14:paraId="19A604E5" w14:textId="77777777" w:rsidR="00BD283C" w:rsidRPr="0047682F" w:rsidRDefault="00BD283C" w:rsidP="00BD283C">
            <w:pPr>
              <w:pStyle w:val="TableParagraph"/>
              <w:rPr>
                <w:sz w:val="20"/>
              </w:rPr>
            </w:pPr>
          </w:p>
          <w:p w14:paraId="11169585" w14:textId="77777777" w:rsidR="00BD283C" w:rsidRPr="0047682F" w:rsidRDefault="00BD283C" w:rsidP="00BD283C">
            <w:pPr>
              <w:pStyle w:val="TableParagraph"/>
              <w:spacing w:before="150"/>
              <w:ind w:right="98"/>
              <w:jc w:val="right"/>
              <w:rPr>
                <w:sz w:val="21"/>
              </w:rPr>
            </w:pPr>
            <w:r w:rsidRPr="0047682F">
              <w:rPr>
                <w:sz w:val="21"/>
              </w:rPr>
              <w:t>円</w:t>
            </w:r>
          </w:p>
        </w:tc>
        <w:tc>
          <w:tcPr>
            <w:tcW w:w="1299" w:type="dxa"/>
          </w:tcPr>
          <w:p w14:paraId="2A72B801" w14:textId="77777777" w:rsidR="00BD283C" w:rsidRPr="0047682F" w:rsidRDefault="00BD283C" w:rsidP="00BD283C">
            <w:pPr>
              <w:pStyle w:val="TableParagraph"/>
              <w:rPr>
                <w:rFonts w:ascii="Times New Roman"/>
                <w:sz w:val="20"/>
              </w:rPr>
            </w:pPr>
          </w:p>
        </w:tc>
        <w:tc>
          <w:tcPr>
            <w:tcW w:w="1133" w:type="dxa"/>
          </w:tcPr>
          <w:p w14:paraId="0E09CA0B" w14:textId="77777777" w:rsidR="00BD283C" w:rsidRPr="0047682F" w:rsidRDefault="00BD283C" w:rsidP="00BD283C">
            <w:pPr>
              <w:pStyle w:val="TableParagraph"/>
              <w:rPr>
                <w:rFonts w:ascii="Times New Roman"/>
                <w:sz w:val="20"/>
              </w:rPr>
            </w:pPr>
          </w:p>
        </w:tc>
        <w:tc>
          <w:tcPr>
            <w:tcW w:w="1136" w:type="dxa"/>
          </w:tcPr>
          <w:p w14:paraId="2898CD02" w14:textId="77777777" w:rsidR="00BD283C" w:rsidRPr="0047682F" w:rsidRDefault="00BD283C" w:rsidP="00BD283C">
            <w:pPr>
              <w:pStyle w:val="TableParagraph"/>
              <w:rPr>
                <w:rFonts w:ascii="Times New Roman"/>
                <w:sz w:val="20"/>
              </w:rPr>
            </w:pPr>
          </w:p>
        </w:tc>
        <w:tc>
          <w:tcPr>
            <w:tcW w:w="850" w:type="dxa"/>
          </w:tcPr>
          <w:p w14:paraId="08FD845F" w14:textId="77777777" w:rsidR="00BD283C" w:rsidRPr="0047682F" w:rsidRDefault="00BD283C" w:rsidP="00BD283C">
            <w:pPr>
              <w:pStyle w:val="TableParagraph"/>
              <w:rPr>
                <w:rFonts w:ascii="Times New Roman"/>
                <w:sz w:val="20"/>
              </w:rPr>
            </w:pPr>
          </w:p>
        </w:tc>
        <w:tc>
          <w:tcPr>
            <w:tcW w:w="704" w:type="dxa"/>
          </w:tcPr>
          <w:p w14:paraId="00CBDE4C" w14:textId="77777777" w:rsidR="00BD283C" w:rsidRPr="0047682F" w:rsidRDefault="00BD283C" w:rsidP="00BD283C">
            <w:pPr>
              <w:pStyle w:val="TableParagraph"/>
              <w:rPr>
                <w:rFonts w:ascii="Times New Roman"/>
                <w:sz w:val="20"/>
              </w:rPr>
            </w:pPr>
          </w:p>
        </w:tc>
      </w:tr>
    </w:tbl>
    <w:p w14:paraId="4B17E7D4" w14:textId="77777777" w:rsidR="00BD283C" w:rsidRPr="0047682F" w:rsidRDefault="00BD283C" w:rsidP="00BD283C">
      <w:pPr>
        <w:pStyle w:val="af9"/>
        <w:rPr>
          <w:sz w:val="20"/>
        </w:rPr>
      </w:pPr>
    </w:p>
    <w:p w14:paraId="6F2593A1" w14:textId="37BCD3DA" w:rsidR="00BD283C" w:rsidRPr="0047682F" w:rsidRDefault="00BD283C" w:rsidP="00E51BF4">
      <w:pPr>
        <w:pStyle w:val="af9"/>
        <w:spacing w:line="322" w:lineRule="auto"/>
        <w:ind w:left="1333" w:right="709" w:hanging="841"/>
        <w:jc w:val="both"/>
      </w:pPr>
      <w:r w:rsidRPr="0047682F">
        <w:rPr>
          <w:spacing w:val="-2"/>
        </w:rPr>
        <w:t>（注）１．対象となる取得財産等は、</w:t>
      </w:r>
      <w:r w:rsidR="00726648" w:rsidRPr="00796BCE">
        <w:rPr>
          <w:rFonts w:hint="eastAsia"/>
          <w:color w:val="000000"/>
          <w:sz w:val="22"/>
          <w:szCs w:val="22"/>
          <w:lang w:eastAsia="zh-CN"/>
        </w:rPr>
        <w:t>再配達率削減緊急対策事業</w:t>
      </w:r>
      <w:r w:rsidR="00726648" w:rsidRPr="005119A2">
        <w:rPr>
          <w:rFonts w:cs="ＭＳ ゴシック" w:hint="eastAsia"/>
          <w:color w:val="000000"/>
        </w:rPr>
        <w:t>費補助金</w:t>
      </w:r>
      <w:r w:rsidRPr="0047682F">
        <w:rPr>
          <w:rFonts w:cs="ＭＳ ゴシック" w:hint="eastAsia"/>
          <w:color w:val="000000"/>
        </w:rPr>
        <w:t>交付規程</w:t>
      </w:r>
      <w:r w:rsidRPr="0047682F">
        <w:rPr>
          <w:rFonts w:hint="eastAsia"/>
          <w:color w:val="000000"/>
        </w:rPr>
        <w:t>（以下「交付規程」という。）</w:t>
      </w:r>
      <w:r w:rsidRPr="0047682F">
        <w:rPr>
          <w:spacing w:val="-2"/>
        </w:rPr>
        <w:t>第</w:t>
      </w:r>
      <w:r w:rsidR="00886C03">
        <w:rPr>
          <w:rFonts w:hint="eastAsia"/>
          <w:spacing w:val="-2"/>
        </w:rPr>
        <w:t>２１</w:t>
      </w:r>
      <w:r w:rsidRPr="0047682F">
        <w:rPr>
          <w:spacing w:val="-2"/>
        </w:rPr>
        <w:t>条第１項に定める処分制限額以上の財産とする。</w:t>
      </w:r>
    </w:p>
    <w:p w14:paraId="295D03C5" w14:textId="18235125" w:rsidR="00BD283C" w:rsidRPr="0047682F" w:rsidRDefault="00BD283C" w:rsidP="00E51BF4">
      <w:pPr>
        <w:pStyle w:val="af9"/>
        <w:spacing w:line="322" w:lineRule="auto"/>
        <w:ind w:leftChars="540" w:left="1558" w:rightChars="337" w:right="708" w:hangingChars="206" w:hanging="424"/>
        <w:jc w:val="both"/>
      </w:pPr>
      <w:r w:rsidRPr="0047682F">
        <w:rPr>
          <w:spacing w:val="-2"/>
        </w:rPr>
        <w:t>２．財産名の区分は、（ア）不動産、（イ）</w:t>
      </w:r>
      <w:r w:rsidRPr="0047682F">
        <w:rPr>
          <w:spacing w:val="-3"/>
        </w:rPr>
        <w:t>船舶、航空機、浮標、浮さん橋及び浮ドツク、</w:t>
      </w:r>
      <w:r w:rsidRPr="0047682F">
        <w:rPr>
          <w:spacing w:val="-2"/>
        </w:rPr>
        <w:t>（ウ）（ア）（イ）に掲げるものの従物、（エ）車両及び運搬具、工具、器具及び備</w:t>
      </w:r>
      <w:r w:rsidRPr="0047682F">
        <w:rPr>
          <w:spacing w:val="40"/>
        </w:rPr>
        <w:t xml:space="preserve"> </w:t>
      </w:r>
      <w:r w:rsidRPr="0047682F">
        <w:rPr>
          <w:spacing w:val="-2"/>
        </w:rPr>
        <w:t>品、機械及び装置、（オ）無形資産、（カ）開発研究用資産、（キ）その他の物件とす</w:t>
      </w:r>
      <w:r w:rsidRPr="0047682F">
        <w:rPr>
          <w:spacing w:val="-6"/>
        </w:rPr>
        <w:t>る。</w:t>
      </w:r>
    </w:p>
    <w:p w14:paraId="70667222" w14:textId="3515F91E" w:rsidR="00BD283C" w:rsidRPr="0012594C" w:rsidRDefault="00BD283C" w:rsidP="00E51BF4">
      <w:pPr>
        <w:pStyle w:val="af9"/>
        <w:spacing w:line="322" w:lineRule="auto"/>
        <w:ind w:leftChars="540" w:left="1558" w:rightChars="337" w:right="708" w:hangingChars="206" w:hanging="424"/>
        <w:jc w:val="both"/>
        <w:rPr>
          <w:spacing w:val="-2"/>
        </w:rPr>
      </w:pPr>
      <w:r w:rsidRPr="0047682F">
        <w:rPr>
          <w:spacing w:val="-2"/>
        </w:rPr>
        <w:t>３．数量は、同一規格等であれば一括して記載して差し支えない。単価が異なる場合は分割</w:t>
      </w:r>
      <w:r w:rsidR="005119A2">
        <w:rPr>
          <w:rFonts w:hint="eastAsia"/>
          <w:spacing w:val="-2"/>
        </w:rPr>
        <w:t>して</w:t>
      </w:r>
      <w:r w:rsidRPr="0047682F">
        <w:rPr>
          <w:spacing w:val="-2"/>
        </w:rPr>
        <w:t>記載すること。</w:t>
      </w:r>
    </w:p>
    <w:p w14:paraId="25356CD4" w14:textId="77777777" w:rsidR="00BD283C" w:rsidRPr="0012594C" w:rsidRDefault="00BD283C" w:rsidP="00E51BF4">
      <w:pPr>
        <w:pStyle w:val="af9"/>
        <w:spacing w:line="322" w:lineRule="auto"/>
        <w:ind w:leftChars="540" w:left="1558" w:rightChars="337" w:right="708" w:hangingChars="206" w:hanging="424"/>
        <w:rPr>
          <w:spacing w:val="-2"/>
        </w:rPr>
      </w:pPr>
      <w:r w:rsidRPr="0012594C">
        <w:rPr>
          <w:spacing w:val="-2"/>
        </w:rPr>
        <w:t>４．取得年月日は、検収年月日を記載すること。</w:t>
      </w:r>
    </w:p>
    <w:p w14:paraId="0D9CB8D7" w14:textId="77777777" w:rsidR="00BD283C" w:rsidRPr="0012594C" w:rsidRDefault="00BD283C" w:rsidP="00E51BF4">
      <w:pPr>
        <w:pStyle w:val="af9"/>
        <w:spacing w:line="322" w:lineRule="auto"/>
        <w:ind w:leftChars="540" w:left="1558" w:rightChars="202" w:right="424" w:hangingChars="206" w:hanging="424"/>
        <w:rPr>
          <w:spacing w:val="-2"/>
        </w:rPr>
      </w:pPr>
      <w:r w:rsidRPr="0012594C">
        <w:rPr>
          <w:spacing w:val="-2"/>
        </w:rPr>
        <w:t>５．処分制限期間は、</w:t>
      </w:r>
      <w:r w:rsidRPr="0012594C">
        <w:rPr>
          <w:rFonts w:hint="eastAsia"/>
          <w:spacing w:val="-2"/>
        </w:rPr>
        <w:t>国土交通省所管補助金等交付規則</w:t>
      </w:r>
      <w:r w:rsidRPr="0012594C">
        <w:rPr>
          <w:spacing w:val="-2"/>
        </w:rPr>
        <w:t>第</w:t>
      </w:r>
      <w:r w:rsidRPr="0012594C">
        <w:rPr>
          <w:rFonts w:hint="eastAsia"/>
          <w:spacing w:val="-2"/>
        </w:rPr>
        <w:t>１１</w:t>
      </w:r>
      <w:r w:rsidRPr="0012594C">
        <w:rPr>
          <w:spacing w:val="-2"/>
        </w:rPr>
        <w:t>条に定める期間を記載すること。</w:t>
      </w:r>
    </w:p>
    <w:p w14:paraId="506BCFF2" w14:textId="77777777" w:rsidR="00BD283C" w:rsidRPr="0047682F" w:rsidRDefault="00BD283C" w:rsidP="0012594C">
      <w:pPr>
        <w:pStyle w:val="a3"/>
        <w:spacing w:line="360" w:lineRule="auto"/>
        <w:ind w:right="214"/>
        <w:jc w:val="right"/>
        <w:rPr>
          <w:sz w:val="18"/>
          <w:szCs w:val="18"/>
        </w:rPr>
      </w:pPr>
    </w:p>
    <w:p w14:paraId="0600D69B" w14:textId="77777777" w:rsidR="008222C8" w:rsidRPr="0047682F" w:rsidRDefault="008222C8">
      <w:pPr>
        <w:widowControl/>
        <w:jc w:val="left"/>
        <w:rPr>
          <w:rFonts w:cs="ＭＳ 明朝"/>
          <w:color w:val="000000"/>
          <w:kern w:val="0"/>
          <w:szCs w:val="21"/>
          <w:lang w:eastAsia="zh-CN"/>
        </w:rPr>
      </w:pPr>
      <w:r w:rsidRPr="0047682F">
        <w:rPr>
          <w:color w:val="000000"/>
          <w:lang w:eastAsia="zh-CN"/>
        </w:rPr>
        <w:br w:type="page"/>
      </w:r>
    </w:p>
    <w:p w14:paraId="2E494B14" w14:textId="16DBB6CF" w:rsidR="00BD283C" w:rsidRPr="0047682F" w:rsidRDefault="00BD283C" w:rsidP="0012594C">
      <w:pPr>
        <w:pStyle w:val="a3"/>
        <w:spacing w:line="15" w:lineRule="atLeast"/>
        <w:ind w:left="210" w:hangingChars="100" w:hanging="210"/>
        <w:rPr>
          <w:color w:val="000000"/>
          <w:spacing w:val="0"/>
          <w:lang w:eastAsia="zh-CN"/>
        </w:rPr>
      </w:pPr>
      <w:r w:rsidRPr="0047682F">
        <w:rPr>
          <w:rFonts w:hint="eastAsia"/>
          <w:color w:val="000000"/>
          <w:spacing w:val="0"/>
          <w:lang w:eastAsia="zh-CN"/>
        </w:rPr>
        <w:lastRenderedPageBreak/>
        <w:t>（様式第</w:t>
      </w:r>
      <w:r w:rsidRPr="0047682F">
        <w:rPr>
          <w:rFonts w:hint="eastAsia"/>
          <w:color w:val="000000"/>
          <w:spacing w:val="0"/>
          <w:lang w:eastAsia="zh-TW"/>
        </w:rPr>
        <w:t>１２</w:t>
      </w:r>
      <w:r w:rsidRPr="0047682F">
        <w:rPr>
          <w:rFonts w:hint="eastAsia"/>
          <w:color w:val="000000"/>
          <w:spacing w:val="0"/>
          <w:lang w:eastAsia="zh-CN"/>
        </w:rPr>
        <w:t>）</w:t>
      </w:r>
    </w:p>
    <w:p w14:paraId="3A6E4741"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310DCB56" w14:textId="31C56FEF" w:rsidR="00BD283C" w:rsidRPr="0047682F" w:rsidRDefault="00DB1111" w:rsidP="008B30C9">
      <w:pPr>
        <w:pStyle w:val="a3"/>
        <w:spacing w:line="15" w:lineRule="atLeast"/>
        <w:ind w:right="428"/>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793E818C" w14:textId="4C3216F0" w:rsidR="00BD283C" w:rsidRPr="0047682F" w:rsidRDefault="00726648" w:rsidP="008B30C9">
      <w:pPr>
        <w:pStyle w:val="a3"/>
        <w:spacing w:line="15" w:lineRule="atLeast"/>
        <w:ind w:firstLineChars="100" w:firstLine="214"/>
        <w:rPr>
          <w:rFonts w:ascii="ＭＳ 明朝" w:hAnsi="ＭＳ 明朝"/>
          <w:color w:val="000000"/>
          <w:lang w:eastAsia="zh-TW"/>
        </w:rPr>
      </w:pPr>
      <w:r>
        <w:rPr>
          <w:rFonts w:ascii="ＭＳ 明朝" w:hAnsi="ＭＳ 明朝" w:hint="eastAsia"/>
          <w:color w:val="000000"/>
          <w:lang w:eastAsia="zh-TW"/>
        </w:rPr>
        <w:t>一般社団法人国際物流総合研究所</w:t>
      </w:r>
    </w:p>
    <w:p w14:paraId="6DFCD9DC" w14:textId="3C75854D" w:rsidR="00BD283C" w:rsidRPr="0047682F" w:rsidRDefault="00726648" w:rsidP="008B30C9">
      <w:pPr>
        <w:pStyle w:val="a3"/>
        <w:spacing w:line="15" w:lineRule="atLeast"/>
        <w:ind w:firstLineChars="100" w:firstLine="214"/>
        <w:rPr>
          <w:rFonts w:ascii="ＭＳ 明朝" w:hAnsi="ＭＳ 明朝"/>
          <w:color w:val="000000"/>
          <w:lang w:eastAsia="zh-TW"/>
        </w:rPr>
      </w:pPr>
      <w:r>
        <w:rPr>
          <w:rFonts w:ascii="ＭＳ 明朝" w:hAnsi="ＭＳ 明朝" w:hint="eastAsia"/>
          <w:color w:val="000000"/>
          <w:lang w:eastAsia="zh-TW"/>
        </w:rPr>
        <w:t>代表理事</w:t>
      </w:r>
      <w:r w:rsidR="00BD283C" w:rsidRPr="0047682F">
        <w:rPr>
          <w:rFonts w:ascii="ＭＳ 明朝" w:hAnsi="ＭＳ 明朝" w:hint="eastAsia"/>
          <w:color w:val="000000"/>
          <w:lang w:eastAsia="zh-TW"/>
        </w:rPr>
        <w:t xml:space="preserve">　殿</w:t>
      </w:r>
    </w:p>
    <w:p w14:paraId="5BD39652" w14:textId="77777777" w:rsidR="009B30E2" w:rsidRPr="0047682F" w:rsidRDefault="009B30E2" w:rsidP="009B30E2">
      <w:pPr>
        <w:pStyle w:val="a3"/>
        <w:spacing w:line="15" w:lineRule="atLeast"/>
        <w:ind w:firstLineChars="200" w:firstLine="428"/>
        <w:rPr>
          <w:rFonts w:ascii="ＭＳ 明朝" w:hAnsi="ＭＳ 明朝"/>
          <w:color w:val="000000"/>
          <w:lang w:eastAsia="zh-TW"/>
        </w:rPr>
      </w:pPr>
    </w:p>
    <w:p w14:paraId="5F3AAAC5" w14:textId="042BFDCC" w:rsidR="009B30E2" w:rsidRPr="0047682F" w:rsidRDefault="009B30E2" w:rsidP="009B30E2">
      <w:pPr>
        <w:pStyle w:val="a3"/>
        <w:wordWrap/>
        <w:spacing w:line="240" w:lineRule="atLeast"/>
        <w:ind w:firstLineChars="2073" w:firstLine="4395"/>
        <w:jc w:val="left"/>
        <w:rPr>
          <w:rFonts w:ascii="ＭＳ 明朝" w:hAnsi="ＭＳ 明朝"/>
          <w:color w:val="000000" w:themeColor="text1"/>
          <w:spacing w:val="1"/>
          <w:lang w:eastAsia="zh-TW"/>
        </w:rPr>
      </w:pP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 xml:space="preserve">　　　</w:t>
      </w:r>
      <w:r w:rsidR="00A33AB8" w:rsidRPr="0047682F">
        <w:rPr>
          <w:rFonts w:ascii="ＭＳ 明朝" w:hAnsi="ＭＳ 明朝" w:hint="eastAsia"/>
          <w:color w:val="000000" w:themeColor="text1"/>
          <w:spacing w:val="1"/>
          <w:lang w:eastAsia="zh-TW"/>
        </w:rPr>
        <w:t>間接</w:t>
      </w:r>
      <w:r w:rsidRPr="0047682F">
        <w:rPr>
          <w:rFonts w:ascii="ＭＳ 明朝" w:hAnsi="ＭＳ 明朝" w:hint="eastAsia"/>
          <w:color w:val="000000" w:themeColor="text1"/>
          <w:spacing w:val="1"/>
          <w:lang w:eastAsia="zh-TW"/>
        </w:rPr>
        <w:t>補助事業者</w:t>
      </w: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住所</w:t>
      </w:r>
    </w:p>
    <w:p w14:paraId="2DDEC7F2" w14:textId="77777777"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 xml:space="preserve">　　　　　　　　　　　　</w:t>
      </w:r>
      <w:r w:rsidRPr="0047682F">
        <w:rPr>
          <w:rFonts w:hint="eastAsia"/>
        </w:rPr>
        <w:t>氏名</w:t>
      </w:r>
      <w:r w:rsidRPr="0047682F">
        <w:tab/>
      </w:r>
      <w:r w:rsidRPr="0047682F">
        <w:rPr>
          <w:rFonts w:hint="eastAsia"/>
        </w:rPr>
        <w:t xml:space="preserve">　法人にあっては名称</w:t>
      </w:r>
    </w:p>
    <w:p w14:paraId="56A9647B"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3B80AD28"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325A3FCB" w14:textId="77777777" w:rsidR="00BD283C" w:rsidRPr="0047682F" w:rsidRDefault="00BD283C" w:rsidP="00301984">
      <w:pPr>
        <w:pStyle w:val="a3"/>
        <w:spacing w:line="15" w:lineRule="atLeast"/>
        <w:jc w:val="right"/>
        <w:rPr>
          <w:rFonts w:ascii="ＭＳ 明朝" w:hAnsi="ＭＳ 明朝"/>
        </w:rPr>
      </w:pPr>
    </w:p>
    <w:p w14:paraId="4B4E0FEF" w14:textId="77777777" w:rsidR="00BD283C" w:rsidRPr="0047682F" w:rsidRDefault="00BD283C" w:rsidP="00E80154">
      <w:pPr>
        <w:pStyle w:val="a3"/>
        <w:spacing w:line="15" w:lineRule="atLeast"/>
        <w:rPr>
          <w:rFonts w:ascii="ＭＳ 明朝" w:hAnsi="ＭＳ 明朝"/>
        </w:rPr>
      </w:pPr>
    </w:p>
    <w:p w14:paraId="0CC61EB7" w14:textId="77777777" w:rsidR="00BD283C" w:rsidRPr="0047682F" w:rsidRDefault="00BD283C" w:rsidP="00E80154">
      <w:pPr>
        <w:pStyle w:val="a3"/>
        <w:spacing w:line="15" w:lineRule="atLeast"/>
        <w:rPr>
          <w:rFonts w:ascii="ＭＳ 明朝" w:hAnsi="ＭＳ 明朝"/>
        </w:rPr>
      </w:pPr>
    </w:p>
    <w:p w14:paraId="2795129F" w14:textId="057BA068" w:rsidR="00BD283C" w:rsidRPr="005119A2" w:rsidRDefault="00726648" w:rsidP="00BD283C">
      <w:pPr>
        <w:pStyle w:val="af9"/>
        <w:ind w:right="183"/>
        <w:jc w:val="center"/>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spacing w:val="-3"/>
        </w:rPr>
        <w:t>財産処分承認申請書</w:t>
      </w:r>
    </w:p>
    <w:p w14:paraId="1CF823D2" w14:textId="77777777" w:rsidR="00BD283C" w:rsidRPr="005119A2" w:rsidRDefault="00BD283C" w:rsidP="00BD283C">
      <w:pPr>
        <w:pStyle w:val="af9"/>
        <w:rPr>
          <w:sz w:val="20"/>
        </w:rPr>
      </w:pPr>
    </w:p>
    <w:p w14:paraId="768302C2" w14:textId="77777777" w:rsidR="00BD283C" w:rsidRPr="005119A2" w:rsidRDefault="00BD283C" w:rsidP="00BD283C">
      <w:pPr>
        <w:pStyle w:val="af9"/>
        <w:spacing w:before="3"/>
        <w:rPr>
          <w:sz w:val="15"/>
        </w:rPr>
      </w:pPr>
    </w:p>
    <w:p w14:paraId="77B1EC26" w14:textId="0231D582" w:rsidR="00BD283C" w:rsidRPr="0047682F" w:rsidRDefault="00726648" w:rsidP="005119A2">
      <w:pPr>
        <w:pStyle w:val="af9"/>
        <w:spacing w:line="321" w:lineRule="auto"/>
        <w:ind w:left="851" w:right="992" w:firstLine="142"/>
        <w:jc w:val="both"/>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rFonts w:cs="ＭＳ ゴシック" w:hint="eastAsia"/>
          <w:color w:val="000000"/>
        </w:rPr>
        <w:t>交付規程</w:t>
      </w:r>
      <w:r w:rsidR="00891290" w:rsidRPr="005119A2">
        <w:rPr>
          <w:rFonts w:hint="eastAsia"/>
          <w:color w:val="000000"/>
        </w:rPr>
        <w:t>（以下「交付規程」という。）</w:t>
      </w:r>
      <w:r w:rsidR="00BD283C" w:rsidRPr="005119A2">
        <w:rPr>
          <w:spacing w:val="-2"/>
        </w:rPr>
        <w:t>第</w:t>
      </w:r>
      <w:r w:rsidR="00CA0B1B">
        <w:rPr>
          <w:rFonts w:hint="eastAsia"/>
          <w:spacing w:val="-2"/>
        </w:rPr>
        <w:t>２１</w:t>
      </w:r>
      <w:r w:rsidR="00BD283C" w:rsidRPr="005119A2">
        <w:rPr>
          <w:spacing w:val="-2"/>
        </w:rPr>
        <w:t>条第３項の規定に基づき、下記のとお</w:t>
      </w:r>
      <w:r w:rsidR="00BD283C" w:rsidRPr="0047682F">
        <w:rPr>
          <w:spacing w:val="-2"/>
        </w:rPr>
        <w:t>り申請します。</w:t>
      </w:r>
    </w:p>
    <w:p w14:paraId="7FBD6FE0" w14:textId="77777777" w:rsidR="00BD283C" w:rsidRPr="0047682F" w:rsidRDefault="00BD283C" w:rsidP="00BD283C">
      <w:pPr>
        <w:pStyle w:val="af9"/>
        <w:rPr>
          <w:sz w:val="28"/>
        </w:rPr>
      </w:pPr>
    </w:p>
    <w:p w14:paraId="2179F12B" w14:textId="77777777" w:rsidR="00BD283C" w:rsidRPr="0047682F" w:rsidRDefault="00BD283C" w:rsidP="00BD283C">
      <w:pPr>
        <w:pStyle w:val="af9"/>
        <w:spacing w:before="1"/>
        <w:ind w:right="186"/>
        <w:jc w:val="center"/>
      </w:pPr>
      <w:r w:rsidRPr="0047682F">
        <w:t>記</w:t>
      </w:r>
    </w:p>
    <w:p w14:paraId="5E25BDC9" w14:textId="77777777" w:rsidR="00BD283C" w:rsidRPr="0047682F" w:rsidRDefault="00BD283C" w:rsidP="00BD283C">
      <w:pPr>
        <w:pStyle w:val="af9"/>
        <w:rPr>
          <w:sz w:val="20"/>
        </w:rPr>
      </w:pPr>
    </w:p>
    <w:p w14:paraId="68EEA694" w14:textId="77777777" w:rsidR="00BD283C" w:rsidRPr="0047682F" w:rsidRDefault="00BD283C" w:rsidP="00BD283C">
      <w:pPr>
        <w:pStyle w:val="af9"/>
        <w:spacing w:before="2"/>
        <w:rPr>
          <w:sz w:val="15"/>
        </w:rPr>
      </w:pPr>
    </w:p>
    <w:p w14:paraId="26795E73" w14:textId="77777777" w:rsidR="00BD283C" w:rsidRPr="0047682F" w:rsidRDefault="00BD283C" w:rsidP="0012594C">
      <w:pPr>
        <w:pStyle w:val="af9"/>
        <w:ind w:left="704" w:firstLineChars="72" w:firstLine="145"/>
      </w:pPr>
      <w:r w:rsidRPr="0047682F">
        <w:rPr>
          <w:spacing w:val="-4"/>
        </w:rPr>
        <w:t>１．処分の内容</w:t>
      </w:r>
    </w:p>
    <w:p w14:paraId="19291DB9" w14:textId="77777777" w:rsidR="00BD283C" w:rsidRPr="0047682F" w:rsidRDefault="00BD283C" w:rsidP="00BD283C">
      <w:pPr>
        <w:pStyle w:val="af9"/>
        <w:rPr>
          <w:sz w:val="20"/>
        </w:rPr>
      </w:pPr>
    </w:p>
    <w:p w14:paraId="596601AC" w14:textId="77777777" w:rsidR="00BD283C" w:rsidRPr="0047682F" w:rsidRDefault="00BD283C" w:rsidP="00BD283C">
      <w:pPr>
        <w:pStyle w:val="af9"/>
        <w:spacing w:before="2"/>
        <w:rPr>
          <w:sz w:val="15"/>
        </w:rPr>
      </w:pPr>
    </w:p>
    <w:p w14:paraId="395AF78E" w14:textId="351D4B8A" w:rsidR="00BD283C" w:rsidRPr="0047682F" w:rsidRDefault="00BD283C" w:rsidP="0012594C">
      <w:pPr>
        <w:pStyle w:val="af9"/>
        <w:spacing w:before="1"/>
        <w:ind w:left="913" w:firstLineChars="176" w:firstLine="363"/>
      </w:pPr>
      <w:r w:rsidRPr="0047682F">
        <w:rPr>
          <w:spacing w:val="-2"/>
        </w:rPr>
        <w:t>①</w:t>
      </w:r>
      <w:r w:rsidR="00E135F3" w:rsidRPr="0047682F">
        <w:rPr>
          <w:spacing w:val="-2"/>
        </w:rPr>
        <w:t xml:space="preserve"> </w:t>
      </w:r>
      <w:r w:rsidRPr="0047682F">
        <w:rPr>
          <w:spacing w:val="-2"/>
        </w:rPr>
        <w:t>処分する財産名等（別紙）</w:t>
      </w:r>
      <w:r w:rsidRPr="0047682F">
        <w:rPr>
          <w:spacing w:val="-3"/>
        </w:rPr>
        <w:t xml:space="preserve"> ※取得財産</w:t>
      </w:r>
      <w:r w:rsidRPr="0047682F">
        <w:rPr>
          <w:rFonts w:hint="eastAsia"/>
          <w:spacing w:val="-3"/>
        </w:rPr>
        <w:t>等</w:t>
      </w:r>
      <w:r w:rsidRPr="0047682F">
        <w:rPr>
          <w:spacing w:val="-3"/>
        </w:rPr>
        <w:t>管理台帳の該当財産部分抜粋等</w:t>
      </w:r>
    </w:p>
    <w:p w14:paraId="71D7D4C8" w14:textId="77777777" w:rsidR="00BD283C" w:rsidRPr="0047682F" w:rsidRDefault="00BD283C" w:rsidP="00BD283C">
      <w:pPr>
        <w:pStyle w:val="af9"/>
        <w:rPr>
          <w:sz w:val="20"/>
        </w:rPr>
      </w:pPr>
    </w:p>
    <w:p w14:paraId="000AE077" w14:textId="77777777" w:rsidR="00BD283C" w:rsidRPr="0047682F" w:rsidRDefault="00BD283C" w:rsidP="00BD283C">
      <w:pPr>
        <w:pStyle w:val="af9"/>
        <w:spacing w:before="2"/>
        <w:rPr>
          <w:sz w:val="15"/>
        </w:rPr>
      </w:pPr>
    </w:p>
    <w:p w14:paraId="35DBEF94" w14:textId="3FE7ABD9" w:rsidR="00E135F3" w:rsidRPr="0047682F" w:rsidRDefault="00BD283C" w:rsidP="0012594C">
      <w:pPr>
        <w:pStyle w:val="af9"/>
        <w:spacing w:line="321" w:lineRule="auto"/>
        <w:ind w:left="1560" w:right="3119" w:hanging="284"/>
        <w:rPr>
          <w:spacing w:val="-2"/>
        </w:rPr>
      </w:pPr>
      <w:r w:rsidRPr="0047682F">
        <w:rPr>
          <w:spacing w:val="-2"/>
        </w:rPr>
        <w:t>②</w:t>
      </w:r>
      <w:r w:rsidR="00E135F3" w:rsidRPr="0047682F">
        <w:rPr>
          <w:spacing w:val="-2"/>
        </w:rPr>
        <w:t xml:space="preserve"> </w:t>
      </w:r>
      <w:r w:rsidRPr="0047682F">
        <w:rPr>
          <w:spacing w:val="-2"/>
        </w:rPr>
        <w:t>処分の内容（有償・無償の別も記載のこと。）及び処分予定日</w:t>
      </w:r>
    </w:p>
    <w:p w14:paraId="3C51E69C" w14:textId="5182C373" w:rsidR="00BD283C" w:rsidRPr="0047682F" w:rsidRDefault="00BD283C" w:rsidP="0012594C">
      <w:pPr>
        <w:pStyle w:val="af9"/>
        <w:spacing w:line="321" w:lineRule="auto"/>
        <w:ind w:left="1560" w:right="3119"/>
      </w:pPr>
      <w:r w:rsidRPr="0047682F">
        <w:rPr>
          <w:spacing w:val="-2"/>
        </w:rPr>
        <w:t>処分の相手方（住所、氏名又は名称、使用の目的等）</w:t>
      </w:r>
    </w:p>
    <w:p w14:paraId="2D08BD0D" w14:textId="77777777" w:rsidR="00BD283C" w:rsidRPr="0047682F" w:rsidRDefault="00BD283C" w:rsidP="00BD283C">
      <w:pPr>
        <w:pStyle w:val="af9"/>
        <w:rPr>
          <w:sz w:val="28"/>
        </w:rPr>
      </w:pPr>
    </w:p>
    <w:p w14:paraId="43495CB0" w14:textId="77777777" w:rsidR="00BD283C" w:rsidRPr="0047682F" w:rsidRDefault="00BD283C" w:rsidP="0012594C">
      <w:pPr>
        <w:pStyle w:val="af9"/>
        <w:spacing w:before="1"/>
        <w:ind w:left="704" w:firstLineChars="72" w:firstLine="145"/>
        <w:rPr>
          <w:lang w:eastAsia="zh-TW"/>
        </w:rPr>
      </w:pPr>
      <w:r w:rsidRPr="0047682F">
        <w:rPr>
          <w:spacing w:val="-4"/>
          <w:lang w:eastAsia="zh-TW"/>
        </w:rPr>
        <w:t>２．処分理由</w:t>
      </w:r>
    </w:p>
    <w:p w14:paraId="707591EB" w14:textId="77777777" w:rsidR="00BD283C" w:rsidRPr="0047682F" w:rsidRDefault="00BD283C" w:rsidP="00BD283C">
      <w:pPr>
        <w:pStyle w:val="af9"/>
        <w:ind w:right="184"/>
        <w:jc w:val="center"/>
        <w:rPr>
          <w:sz w:val="18"/>
          <w:szCs w:val="18"/>
          <w:lang w:eastAsia="zh-TW"/>
        </w:rPr>
      </w:pPr>
    </w:p>
    <w:p w14:paraId="48C769D1" w14:textId="77777777" w:rsidR="008222C8" w:rsidRPr="0047682F" w:rsidRDefault="008222C8">
      <w:pPr>
        <w:widowControl/>
        <w:jc w:val="left"/>
        <w:rPr>
          <w:rFonts w:cs="ＭＳ 明朝"/>
          <w:color w:val="000000"/>
          <w:kern w:val="0"/>
          <w:szCs w:val="21"/>
          <w:lang w:eastAsia="zh-TW"/>
        </w:rPr>
      </w:pPr>
      <w:r w:rsidRPr="0047682F">
        <w:rPr>
          <w:color w:val="000000"/>
          <w:lang w:eastAsia="zh-TW"/>
        </w:rPr>
        <w:br w:type="page"/>
      </w:r>
    </w:p>
    <w:p w14:paraId="6451FE14" w14:textId="69359CA6" w:rsidR="00BD283C" w:rsidRPr="0047682F" w:rsidRDefault="00BD283C" w:rsidP="0012594C">
      <w:pPr>
        <w:pStyle w:val="a3"/>
        <w:spacing w:line="15" w:lineRule="atLeast"/>
        <w:ind w:left="210" w:hangingChars="100" w:hanging="210"/>
        <w:rPr>
          <w:rFonts w:eastAsia="SimSun"/>
          <w:color w:val="000000"/>
          <w:spacing w:val="0"/>
          <w:lang w:eastAsia="zh-CN"/>
        </w:rPr>
      </w:pPr>
      <w:r w:rsidRPr="0047682F">
        <w:rPr>
          <w:rFonts w:hint="eastAsia"/>
          <w:color w:val="000000"/>
          <w:spacing w:val="0"/>
          <w:lang w:eastAsia="zh-TW"/>
        </w:rPr>
        <w:lastRenderedPageBreak/>
        <w:t>（様式第１３）</w:t>
      </w:r>
    </w:p>
    <w:p w14:paraId="552B3580"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1A67AF8B" w14:textId="699F8897" w:rsidR="00BD283C" w:rsidRPr="0047682F" w:rsidRDefault="00DB1111" w:rsidP="008B30C9">
      <w:pPr>
        <w:pStyle w:val="a3"/>
        <w:spacing w:line="15" w:lineRule="atLeast"/>
        <w:ind w:right="428"/>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16C617C1" w14:textId="36D7697A" w:rsidR="00BD283C" w:rsidRPr="0047682F" w:rsidRDefault="00726648" w:rsidP="008B30C9">
      <w:pPr>
        <w:pStyle w:val="a3"/>
        <w:spacing w:line="15" w:lineRule="atLeast"/>
        <w:ind w:firstLineChars="100" w:firstLine="212"/>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4889F9B1" w14:textId="2210749D" w:rsidR="00BD283C" w:rsidRPr="0047682F" w:rsidRDefault="00726648" w:rsidP="008B30C9">
      <w:pPr>
        <w:pStyle w:val="a3"/>
        <w:spacing w:line="15" w:lineRule="atLeast"/>
        <w:ind w:firstLineChars="100" w:firstLine="214"/>
        <w:rPr>
          <w:rFonts w:ascii="ＭＳ 明朝" w:hAnsi="ＭＳ 明朝"/>
          <w:color w:val="000000"/>
          <w:lang w:eastAsia="zh-TW"/>
        </w:rPr>
      </w:pPr>
      <w:r>
        <w:rPr>
          <w:rFonts w:ascii="ＭＳ 明朝" w:hAnsi="ＭＳ 明朝" w:hint="eastAsia"/>
          <w:color w:val="000000"/>
          <w:lang w:eastAsia="zh-TW"/>
        </w:rPr>
        <w:t>代表理事</w:t>
      </w:r>
      <w:r w:rsidR="00BD283C" w:rsidRPr="0047682F">
        <w:rPr>
          <w:rFonts w:ascii="ＭＳ 明朝" w:hAnsi="ＭＳ 明朝" w:hint="eastAsia"/>
          <w:color w:val="000000"/>
          <w:lang w:eastAsia="zh-TW"/>
        </w:rPr>
        <w:t xml:space="preserve">　殿</w:t>
      </w:r>
    </w:p>
    <w:p w14:paraId="213E5BE1" w14:textId="77777777" w:rsidR="009B30E2" w:rsidRPr="0047682F" w:rsidRDefault="009B30E2" w:rsidP="009B30E2">
      <w:pPr>
        <w:pStyle w:val="a3"/>
        <w:spacing w:line="15" w:lineRule="atLeast"/>
        <w:ind w:firstLineChars="200" w:firstLine="428"/>
        <w:rPr>
          <w:rFonts w:ascii="ＭＳ 明朝" w:hAnsi="ＭＳ 明朝"/>
          <w:color w:val="000000"/>
          <w:lang w:eastAsia="zh-TW"/>
        </w:rPr>
      </w:pPr>
    </w:p>
    <w:p w14:paraId="70577A70" w14:textId="26B41DA7" w:rsidR="009B30E2" w:rsidRPr="0047682F" w:rsidRDefault="009B30E2" w:rsidP="009B30E2">
      <w:pPr>
        <w:pStyle w:val="a3"/>
        <w:wordWrap/>
        <w:spacing w:line="240" w:lineRule="atLeast"/>
        <w:ind w:firstLineChars="2073" w:firstLine="4395"/>
        <w:jc w:val="left"/>
        <w:rPr>
          <w:rFonts w:ascii="ＭＳ 明朝" w:hAnsi="ＭＳ 明朝"/>
          <w:color w:val="000000" w:themeColor="text1"/>
          <w:spacing w:val="1"/>
          <w:lang w:eastAsia="zh-TW"/>
        </w:rPr>
      </w:pP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 xml:space="preserve">　　　</w:t>
      </w:r>
      <w:r w:rsidR="00A33AB8" w:rsidRPr="0047682F">
        <w:rPr>
          <w:rFonts w:ascii="ＭＳ 明朝" w:hAnsi="ＭＳ 明朝" w:hint="eastAsia"/>
          <w:color w:val="000000" w:themeColor="text1"/>
          <w:spacing w:val="1"/>
          <w:lang w:eastAsia="zh-TW"/>
        </w:rPr>
        <w:t>間接</w:t>
      </w:r>
      <w:r w:rsidRPr="0047682F">
        <w:rPr>
          <w:rFonts w:ascii="ＭＳ 明朝" w:hAnsi="ＭＳ 明朝" w:hint="eastAsia"/>
          <w:color w:val="000000" w:themeColor="text1"/>
          <w:spacing w:val="1"/>
          <w:lang w:eastAsia="zh-TW"/>
        </w:rPr>
        <w:t>補助事業者</w:t>
      </w: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住所</w:t>
      </w:r>
    </w:p>
    <w:p w14:paraId="67010143" w14:textId="77777777"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lang w:eastAsia="zh-TW"/>
        </w:rPr>
        <w:t xml:space="preserve"> </w:t>
      </w:r>
      <w:r w:rsidRPr="0047682F">
        <w:rPr>
          <w:rFonts w:ascii="ＭＳ 明朝" w:hAnsi="ＭＳ 明朝" w:hint="eastAsia"/>
          <w:color w:val="000000" w:themeColor="text1"/>
          <w:spacing w:val="1"/>
          <w:lang w:eastAsia="zh-TW"/>
        </w:rPr>
        <w:t xml:space="preserve">　　　　　　　　　　　　</w:t>
      </w:r>
      <w:r w:rsidRPr="0047682F">
        <w:rPr>
          <w:rFonts w:hint="eastAsia"/>
        </w:rPr>
        <w:t>氏名</w:t>
      </w:r>
      <w:r w:rsidRPr="0047682F">
        <w:tab/>
      </w:r>
      <w:r w:rsidRPr="0047682F">
        <w:rPr>
          <w:rFonts w:hint="eastAsia"/>
        </w:rPr>
        <w:t xml:space="preserve">　法人にあっては名称</w:t>
      </w:r>
    </w:p>
    <w:p w14:paraId="2C9A5ACE"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389A6727"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1FAD7F58" w14:textId="77777777" w:rsidR="00BD283C" w:rsidRPr="0047682F" w:rsidRDefault="00BD283C" w:rsidP="00301984">
      <w:pPr>
        <w:pStyle w:val="a3"/>
        <w:spacing w:line="15" w:lineRule="atLeast"/>
        <w:jc w:val="right"/>
        <w:rPr>
          <w:rFonts w:ascii="ＭＳ 明朝" w:hAnsi="ＭＳ 明朝"/>
        </w:rPr>
      </w:pPr>
    </w:p>
    <w:p w14:paraId="5DFB1115" w14:textId="77777777" w:rsidR="00BD283C" w:rsidRPr="0047682F" w:rsidRDefault="00BD283C" w:rsidP="00E80154">
      <w:pPr>
        <w:pStyle w:val="a3"/>
        <w:spacing w:line="15" w:lineRule="atLeast"/>
        <w:rPr>
          <w:rFonts w:ascii="ＭＳ 明朝" w:hAnsi="ＭＳ 明朝"/>
        </w:rPr>
      </w:pPr>
    </w:p>
    <w:p w14:paraId="03CB42BA" w14:textId="77777777" w:rsidR="00BD283C" w:rsidRPr="0047682F" w:rsidRDefault="00BD283C" w:rsidP="00E80154">
      <w:pPr>
        <w:pStyle w:val="a3"/>
        <w:spacing w:line="15" w:lineRule="atLeast"/>
        <w:rPr>
          <w:rFonts w:ascii="ＭＳ 明朝" w:hAnsi="ＭＳ 明朝"/>
        </w:rPr>
      </w:pPr>
    </w:p>
    <w:p w14:paraId="27CB82DC" w14:textId="499CABF1" w:rsidR="00BD283C" w:rsidRPr="005119A2" w:rsidRDefault="00726648" w:rsidP="00BD283C">
      <w:pPr>
        <w:pStyle w:val="af9"/>
        <w:ind w:right="183"/>
        <w:jc w:val="center"/>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rFonts w:hint="eastAsia"/>
          <w:spacing w:val="-3"/>
        </w:rPr>
        <w:t>交付申請取下げ届出書</w:t>
      </w:r>
    </w:p>
    <w:p w14:paraId="4567E89F" w14:textId="77777777" w:rsidR="00BD283C" w:rsidRPr="005119A2" w:rsidRDefault="00BD283C" w:rsidP="00BD283C">
      <w:pPr>
        <w:pStyle w:val="af9"/>
        <w:rPr>
          <w:sz w:val="20"/>
        </w:rPr>
      </w:pPr>
    </w:p>
    <w:p w14:paraId="3E53E62A" w14:textId="77777777" w:rsidR="00BD283C" w:rsidRPr="005119A2" w:rsidRDefault="00BD283C" w:rsidP="00BD283C">
      <w:pPr>
        <w:pStyle w:val="af9"/>
        <w:spacing w:before="3"/>
        <w:rPr>
          <w:sz w:val="15"/>
        </w:rPr>
      </w:pPr>
    </w:p>
    <w:p w14:paraId="33B1C142" w14:textId="125F2C2D" w:rsidR="00BD283C" w:rsidRPr="0047682F" w:rsidRDefault="002C635B" w:rsidP="005119A2">
      <w:pPr>
        <w:pStyle w:val="af9"/>
        <w:spacing w:line="321" w:lineRule="auto"/>
        <w:ind w:left="851" w:right="992" w:firstLine="142"/>
        <w:jc w:val="both"/>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47682F">
        <w:rPr>
          <w:rFonts w:cs="ＭＳ ゴシック" w:hint="eastAsia"/>
          <w:color w:val="000000"/>
        </w:rPr>
        <w:t>交付規程</w:t>
      </w:r>
      <w:r w:rsidR="00891290" w:rsidRPr="0047682F">
        <w:rPr>
          <w:rFonts w:hint="eastAsia"/>
          <w:color w:val="000000"/>
        </w:rPr>
        <w:t>（以下「交付規程」という。）</w:t>
      </w:r>
      <w:r w:rsidR="00BD283C" w:rsidRPr="0047682F">
        <w:rPr>
          <w:spacing w:val="-2"/>
        </w:rPr>
        <w:t>第</w:t>
      </w:r>
      <w:r w:rsidR="0018641A">
        <w:rPr>
          <w:rFonts w:hint="eastAsia"/>
          <w:spacing w:val="-2"/>
        </w:rPr>
        <w:t>７</w:t>
      </w:r>
      <w:r w:rsidR="00BD283C" w:rsidRPr="0047682F">
        <w:rPr>
          <w:spacing w:val="-2"/>
        </w:rPr>
        <w:t>条第１項の規定に基づき、下記のとおり交付申請の取下げを届出ます。</w:t>
      </w:r>
    </w:p>
    <w:p w14:paraId="454FDF50" w14:textId="77777777" w:rsidR="00BD283C" w:rsidRPr="0047682F" w:rsidRDefault="00BD283C" w:rsidP="00BD283C">
      <w:pPr>
        <w:pStyle w:val="af9"/>
        <w:rPr>
          <w:sz w:val="28"/>
        </w:rPr>
      </w:pPr>
    </w:p>
    <w:p w14:paraId="2436CDD7" w14:textId="77777777" w:rsidR="00BD283C" w:rsidRPr="0047682F" w:rsidRDefault="00BD283C" w:rsidP="00BD283C">
      <w:pPr>
        <w:pStyle w:val="af9"/>
        <w:spacing w:before="1"/>
        <w:ind w:right="186"/>
        <w:jc w:val="center"/>
      </w:pPr>
      <w:r w:rsidRPr="0047682F">
        <w:t>記</w:t>
      </w:r>
    </w:p>
    <w:p w14:paraId="65837969" w14:textId="77777777" w:rsidR="00BD283C" w:rsidRPr="0047682F" w:rsidRDefault="00BD283C" w:rsidP="00BD283C">
      <w:pPr>
        <w:pStyle w:val="af9"/>
        <w:rPr>
          <w:sz w:val="20"/>
        </w:rPr>
      </w:pPr>
    </w:p>
    <w:p w14:paraId="7FD595D8" w14:textId="77777777" w:rsidR="00BD283C" w:rsidRPr="0047682F" w:rsidRDefault="00BD283C" w:rsidP="00BD283C">
      <w:pPr>
        <w:pStyle w:val="af9"/>
        <w:spacing w:before="2"/>
        <w:rPr>
          <w:sz w:val="15"/>
        </w:rPr>
      </w:pPr>
    </w:p>
    <w:p w14:paraId="3FE28478" w14:textId="77777777" w:rsidR="00BD283C" w:rsidRPr="0047682F" w:rsidRDefault="00BD283C" w:rsidP="0012594C">
      <w:pPr>
        <w:pStyle w:val="af9"/>
        <w:ind w:left="704" w:firstLineChars="72" w:firstLine="145"/>
      </w:pPr>
      <w:r w:rsidRPr="0047682F">
        <w:rPr>
          <w:spacing w:val="-4"/>
        </w:rPr>
        <w:t>１．</w:t>
      </w:r>
      <w:r w:rsidRPr="0047682F">
        <w:rPr>
          <w:rFonts w:hint="eastAsia"/>
          <w:spacing w:val="-4"/>
        </w:rPr>
        <w:t>交付の申請の取下げの理由</w:t>
      </w:r>
    </w:p>
    <w:p w14:paraId="7000B2F4" w14:textId="77777777" w:rsidR="00BD283C" w:rsidRPr="0047682F" w:rsidRDefault="00BD283C" w:rsidP="00BD283C">
      <w:pPr>
        <w:pStyle w:val="af9"/>
        <w:rPr>
          <w:sz w:val="20"/>
        </w:rPr>
      </w:pPr>
    </w:p>
    <w:p w14:paraId="65DE1FCB" w14:textId="77777777" w:rsidR="00BD283C" w:rsidRPr="0047682F" w:rsidRDefault="00BD283C" w:rsidP="00BD283C">
      <w:pPr>
        <w:pStyle w:val="af9"/>
        <w:ind w:right="184"/>
        <w:rPr>
          <w:sz w:val="18"/>
          <w:szCs w:val="18"/>
        </w:rPr>
      </w:pPr>
    </w:p>
    <w:p w14:paraId="157690FB" w14:textId="77777777" w:rsidR="00BD283C" w:rsidRPr="0047682F" w:rsidRDefault="00BD283C" w:rsidP="00BD283C">
      <w:pPr>
        <w:pStyle w:val="af9"/>
        <w:ind w:right="749"/>
        <w:rPr>
          <w:sz w:val="18"/>
          <w:szCs w:val="18"/>
        </w:rPr>
      </w:pPr>
    </w:p>
    <w:p w14:paraId="00A4A5AF" w14:textId="77777777" w:rsidR="00BD283C" w:rsidRPr="0047682F" w:rsidRDefault="00BD283C" w:rsidP="00BD283C">
      <w:pPr>
        <w:pStyle w:val="af9"/>
        <w:ind w:right="749"/>
        <w:rPr>
          <w:sz w:val="18"/>
          <w:szCs w:val="18"/>
        </w:rPr>
      </w:pPr>
    </w:p>
    <w:p w14:paraId="4774DC67" w14:textId="77777777" w:rsidR="00BD283C" w:rsidRPr="0047682F" w:rsidRDefault="00BD283C" w:rsidP="00BD283C">
      <w:pPr>
        <w:pStyle w:val="af9"/>
        <w:ind w:right="1469"/>
        <w:rPr>
          <w:sz w:val="18"/>
          <w:szCs w:val="18"/>
        </w:rPr>
      </w:pPr>
    </w:p>
    <w:p w14:paraId="69382D3D" w14:textId="77777777" w:rsidR="00BD283C" w:rsidRPr="0047682F" w:rsidRDefault="00BD283C" w:rsidP="00BD283C">
      <w:pPr>
        <w:pStyle w:val="af9"/>
        <w:ind w:right="1469"/>
        <w:rPr>
          <w:sz w:val="18"/>
          <w:szCs w:val="18"/>
        </w:rPr>
      </w:pPr>
    </w:p>
    <w:p w14:paraId="2B2C6FF4" w14:textId="77777777" w:rsidR="00BD283C" w:rsidRPr="0012594C" w:rsidRDefault="00BD283C" w:rsidP="0012594C">
      <w:pPr>
        <w:pStyle w:val="af9"/>
        <w:numPr>
          <w:ilvl w:val="0"/>
          <w:numId w:val="15"/>
        </w:numPr>
        <w:ind w:left="1276" w:right="1469" w:hanging="142"/>
        <w:rPr>
          <w:szCs w:val="18"/>
        </w:rPr>
      </w:pPr>
      <w:r w:rsidRPr="0012594C">
        <w:rPr>
          <w:szCs w:val="18"/>
        </w:rPr>
        <w:t>取下げの理由は、具体的かつ簡潔に記入すること。</w:t>
      </w:r>
    </w:p>
    <w:p w14:paraId="62CFA19B" w14:textId="63A4920F" w:rsidR="00BD283C" w:rsidRPr="0012594C" w:rsidRDefault="00BD283C" w:rsidP="0012594C">
      <w:pPr>
        <w:pStyle w:val="af9"/>
        <w:numPr>
          <w:ilvl w:val="0"/>
          <w:numId w:val="15"/>
        </w:numPr>
        <w:ind w:left="1276" w:right="992" w:hanging="142"/>
        <w:rPr>
          <w:szCs w:val="18"/>
        </w:rPr>
      </w:pPr>
      <w:r w:rsidRPr="0012594C">
        <w:rPr>
          <w:rFonts w:hint="eastAsia"/>
          <w:szCs w:val="18"/>
        </w:rPr>
        <w:t>理由の内容によっては取下げが認められない場合があるため留意すること</w:t>
      </w:r>
      <w:r w:rsidR="00E135F3" w:rsidRPr="0047682F">
        <w:rPr>
          <w:rFonts w:hint="eastAsia"/>
          <w:szCs w:val="18"/>
        </w:rPr>
        <w:t>。</w:t>
      </w:r>
    </w:p>
    <w:p w14:paraId="52779977" w14:textId="77777777" w:rsidR="00BD283C" w:rsidRPr="0012594C" w:rsidRDefault="00BD283C" w:rsidP="00BD283C">
      <w:pPr>
        <w:pStyle w:val="af9"/>
        <w:ind w:left="1276" w:right="1469" w:hanging="709"/>
        <w:rPr>
          <w:szCs w:val="18"/>
        </w:rPr>
      </w:pPr>
    </w:p>
    <w:p w14:paraId="5920CEFC" w14:textId="77777777" w:rsidR="008222C8" w:rsidRPr="0047682F" w:rsidRDefault="008222C8">
      <w:pPr>
        <w:widowControl/>
        <w:jc w:val="left"/>
        <w:rPr>
          <w:rFonts w:ascii="ＭＳ 明朝" w:hAnsi="ＭＳ 明朝" w:cs="ＭＳ 明朝"/>
          <w:spacing w:val="-2"/>
          <w:kern w:val="0"/>
          <w:szCs w:val="21"/>
        </w:rPr>
      </w:pPr>
      <w:r w:rsidRPr="0047682F">
        <w:rPr>
          <w:spacing w:val="-2"/>
        </w:rPr>
        <w:br w:type="page"/>
      </w:r>
    </w:p>
    <w:p w14:paraId="3716FA18" w14:textId="17F97C43" w:rsidR="00BD283C" w:rsidRPr="0047682F" w:rsidRDefault="00BD283C" w:rsidP="00BD283C">
      <w:pPr>
        <w:pStyle w:val="af9"/>
        <w:spacing w:before="61"/>
      </w:pPr>
      <w:r w:rsidRPr="0047682F">
        <w:rPr>
          <w:rFonts w:hint="eastAsia"/>
          <w:spacing w:val="-2"/>
        </w:rPr>
        <w:lastRenderedPageBreak/>
        <w:t>（様式第１４）</w:t>
      </w:r>
    </w:p>
    <w:p w14:paraId="07852D55" w14:textId="77777777" w:rsidR="00BD283C" w:rsidRPr="0047682F" w:rsidRDefault="00BD283C" w:rsidP="00BD283C">
      <w:pPr>
        <w:pStyle w:val="af9"/>
        <w:spacing w:before="61"/>
        <w:ind w:firstLineChars="100" w:firstLine="204"/>
        <w:jc w:val="right"/>
        <w:rPr>
          <w:spacing w:val="-3"/>
        </w:rPr>
      </w:pPr>
      <w:r w:rsidRPr="0047682F">
        <w:rPr>
          <w:rFonts w:hint="eastAsia"/>
          <w:spacing w:val="-3"/>
        </w:rPr>
        <w:t>取消通知番号　第</w:t>
      </w:r>
      <w:r w:rsidRPr="0047682F">
        <w:rPr>
          <w:spacing w:val="-3"/>
        </w:rPr>
        <w:t xml:space="preserve">          </w:t>
      </w:r>
      <w:r w:rsidRPr="0047682F">
        <w:rPr>
          <w:rFonts w:hint="eastAsia"/>
          <w:spacing w:val="-3"/>
        </w:rPr>
        <w:t>号</w:t>
      </w:r>
    </w:p>
    <w:p w14:paraId="1B28DBB7" w14:textId="77777777" w:rsidR="00BD283C" w:rsidRPr="0047682F" w:rsidRDefault="00BD283C" w:rsidP="00BD283C">
      <w:pPr>
        <w:pStyle w:val="af9"/>
        <w:spacing w:before="61"/>
        <w:ind w:firstLineChars="100" w:firstLine="204"/>
        <w:jc w:val="right"/>
        <w:rPr>
          <w:spacing w:val="-3"/>
        </w:rPr>
      </w:pPr>
      <w:r w:rsidRPr="0047682F">
        <w:rPr>
          <w:spacing w:val="-3"/>
        </w:rPr>
        <w:t>令和</w:t>
      </w:r>
      <w:r w:rsidRPr="0047682F">
        <w:rPr>
          <w:rFonts w:hint="eastAsia"/>
          <w:spacing w:val="-3"/>
        </w:rPr>
        <w:t xml:space="preserve">　　</w:t>
      </w:r>
      <w:r w:rsidRPr="0047682F">
        <w:rPr>
          <w:spacing w:val="-3"/>
        </w:rPr>
        <w:t>年</w:t>
      </w:r>
      <w:r w:rsidRPr="0047682F">
        <w:rPr>
          <w:rFonts w:hint="eastAsia"/>
          <w:spacing w:val="-3"/>
        </w:rPr>
        <w:t xml:space="preserve">　　</w:t>
      </w:r>
      <w:r w:rsidRPr="0047682F">
        <w:rPr>
          <w:spacing w:val="-3"/>
        </w:rPr>
        <w:t>月</w:t>
      </w:r>
      <w:r w:rsidRPr="0047682F">
        <w:rPr>
          <w:spacing w:val="-3"/>
        </w:rPr>
        <w:tab/>
        <w:t>日</w:t>
      </w:r>
    </w:p>
    <w:p w14:paraId="0981BA0D" w14:textId="77777777" w:rsidR="00BD283C" w:rsidRPr="0047682F" w:rsidRDefault="00BD283C" w:rsidP="00BD283C">
      <w:pPr>
        <w:pStyle w:val="af9"/>
        <w:spacing w:before="61"/>
      </w:pPr>
    </w:p>
    <w:p w14:paraId="50CB2B89" w14:textId="77777777" w:rsidR="00BD283C" w:rsidRPr="0047682F" w:rsidRDefault="00BD283C" w:rsidP="00BD283C">
      <w:pPr>
        <w:pStyle w:val="af9"/>
        <w:spacing w:before="61"/>
      </w:pPr>
    </w:p>
    <w:p w14:paraId="1D52040F" w14:textId="77777777" w:rsidR="00BD283C" w:rsidRPr="0047682F" w:rsidRDefault="00BD283C" w:rsidP="00BD283C">
      <w:pPr>
        <w:pStyle w:val="af9"/>
        <w:spacing w:before="61"/>
        <w:ind w:firstLineChars="100" w:firstLine="204"/>
      </w:pPr>
      <w:r w:rsidRPr="0047682F">
        <w:rPr>
          <w:spacing w:val="-3"/>
        </w:rPr>
        <w:t>法人にあっては名称</w:t>
      </w:r>
    </w:p>
    <w:p w14:paraId="6E726C64" w14:textId="77777777" w:rsidR="00BD283C" w:rsidRPr="0047682F" w:rsidRDefault="00BD283C" w:rsidP="00BD283C">
      <w:pPr>
        <w:pStyle w:val="af9"/>
        <w:spacing w:before="91"/>
        <w:ind w:firstLineChars="100" w:firstLine="210"/>
        <w:rPr>
          <w:spacing w:val="-10"/>
        </w:rPr>
      </w:pPr>
      <w:r w:rsidRPr="0047682F">
        <w:t>及び代表者の氏名</w:t>
      </w:r>
      <w:r w:rsidRPr="0047682F">
        <w:rPr>
          <w:spacing w:val="41"/>
          <w:w w:val="150"/>
        </w:rPr>
        <w:t xml:space="preserve"> </w:t>
      </w:r>
    </w:p>
    <w:p w14:paraId="36B53A54" w14:textId="77777777" w:rsidR="00BD283C" w:rsidRPr="0047682F" w:rsidRDefault="00BD283C" w:rsidP="00BD283C">
      <w:pPr>
        <w:rPr>
          <w:sz w:val="20"/>
        </w:rPr>
      </w:pPr>
    </w:p>
    <w:p w14:paraId="618B880C" w14:textId="77777777" w:rsidR="00BD283C" w:rsidRPr="0047682F" w:rsidRDefault="00BD283C" w:rsidP="00BD283C">
      <w:pPr>
        <w:pStyle w:val="a3"/>
        <w:spacing w:line="15" w:lineRule="atLeast"/>
        <w:jc w:val="left"/>
        <w:rPr>
          <w:rFonts w:ascii="ＭＳ 明朝" w:hAnsi="ＭＳ 明朝"/>
          <w:color w:val="000000"/>
          <w:spacing w:val="1"/>
        </w:rPr>
      </w:pPr>
    </w:p>
    <w:p w14:paraId="40EF24E7" w14:textId="3C1AFC1B" w:rsidR="00BD283C" w:rsidRPr="0047682F" w:rsidRDefault="00BD283C" w:rsidP="00BD283C">
      <w:pPr>
        <w:pStyle w:val="a3"/>
        <w:spacing w:line="15" w:lineRule="atLeast"/>
        <w:jc w:val="right"/>
        <w:rPr>
          <w:rFonts w:ascii="ＭＳ 明朝" w:hAnsi="ＭＳ 明朝"/>
          <w:color w:val="000000"/>
        </w:rPr>
      </w:pPr>
      <w:r w:rsidRPr="0047682F">
        <w:rPr>
          <w:rFonts w:ascii="ＭＳ 明朝" w:hAnsi="ＭＳ 明朝" w:hint="eastAsia"/>
          <w:color w:val="000000"/>
          <w:spacing w:val="1"/>
        </w:rPr>
        <w:t xml:space="preserve">　　　　</w:t>
      </w:r>
      <w:r w:rsidRPr="0047682F">
        <w:rPr>
          <w:rFonts w:hint="eastAsia"/>
          <w:spacing w:val="-10"/>
        </w:rPr>
        <w:t xml:space="preserve">殿　　　　　　　　　　　　　　　　</w:t>
      </w:r>
      <w:r w:rsidR="002C635B">
        <w:rPr>
          <w:rFonts w:ascii="ＭＳ 明朝" w:hAnsi="ＭＳ 明朝" w:hint="eastAsia"/>
          <w:color w:val="000000"/>
          <w:spacing w:val="1"/>
        </w:rPr>
        <w:t>一般社団法人国際物流総合研究所</w:t>
      </w:r>
    </w:p>
    <w:p w14:paraId="31678504" w14:textId="6A4D20B4" w:rsidR="00BD283C" w:rsidRPr="0047682F" w:rsidRDefault="002C635B" w:rsidP="00BD283C">
      <w:pPr>
        <w:ind w:firstLineChars="750" w:firstLine="1575"/>
        <w:jc w:val="right"/>
        <w:rPr>
          <w:color w:val="000000"/>
          <w:lang w:eastAsia="zh-TW"/>
        </w:rPr>
      </w:pPr>
      <w:r>
        <w:rPr>
          <w:rFonts w:hint="eastAsia"/>
          <w:color w:val="000000"/>
          <w:lang w:eastAsia="zh-TW"/>
        </w:rPr>
        <w:t>代表理事</w:t>
      </w:r>
    </w:p>
    <w:p w14:paraId="6B66AEC9" w14:textId="77777777" w:rsidR="00BD283C" w:rsidRPr="0047682F" w:rsidRDefault="00BD283C" w:rsidP="00BD283C">
      <w:pPr>
        <w:rPr>
          <w:color w:val="000000"/>
          <w:lang w:eastAsia="zh-TW"/>
        </w:rPr>
      </w:pPr>
    </w:p>
    <w:p w14:paraId="5D4C4808" w14:textId="77777777" w:rsidR="00BD283C" w:rsidRPr="0047682F" w:rsidRDefault="00BD283C" w:rsidP="00BD283C">
      <w:pPr>
        <w:pStyle w:val="af9"/>
        <w:spacing w:before="8"/>
        <w:rPr>
          <w:sz w:val="29"/>
          <w:lang w:eastAsia="zh-TW"/>
        </w:rPr>
      </w:pPr>
    </w:p>
    <w:p w14:paraId="52745437" w14:textId="387C68DE" w:rsidR="00BD283C" w:rsidRPr="005119A2" w:rsidRDefault="002C635B" w:rsidP="00BD283C">
      <w:pPr>
        <w:pStyle w:val="af9"/>
        <w:spacing w:before="72"/>
        <w:ind w:right="181"/>
        <w:jc w:val="center"/>
        <w:rPr>
          <w:lang w:eastAsia="zh-TW"/>
        </w:rPr>
      </w:pPr>
      <w:r w:rsidRPr="00796BCE">
        <w:rPr>
          <w:rFonts w:hint="eastAsia"/>
          <w:color w:val="000000"/>
          <w:sz w:val="22"/>
          <w:szCs w:val="22"/>
          <w:lang w:eastAsia="zh-CN"/>
        </w:rPr>
        <w:t>再配達率削減緊急対策事業</w:t>
      </w:r>
      <w:r w:rsidRPr="005119A2">
        <w:rPr>
          <w:rFonts w:cs="ＭＳ ゴシック" w:hint="eastAsia"/>
          <w:color w:val="000000"/>
          <w:lang w:eastAsia="zh-TW"/>
        </w:rPr>
        <w:t>費補助金</w:t>
      </w:r>
      <w:r w:rsidR="00BD283C" w:rsidRPr="005119A2">
        <w:rPr>
          <w:spacing w:val="-3"/>
          <w:lang w:eastAsia="zh-TW"/>
        </w:rPr>
        <w:t>交付取消通知書</w:t>
      </w:r>
    </w:p>
    <w:p w14:paraId="53CF9EBE" w14:textId="77777777" w:rsidR="00BD283C" w:rsidRPr="005119A2" w:rsidRDefault="00BD283C" w:rsidP="00BD283C">
      <w:pPr>
        <w:pStyle w:val="af9"/>
        <w:rPr>
          <w:sz w:val="20"/>
          <w:lang w:eastAsia="zh-TW"/>
        </w:rPr>
      </w:pPr>
    </w:p>
    <w:p w14:paraId="5F09B3EA" w14:textId="77777777" w:rsidR="00BD283C" w:rsidRPr="005119A2" w:rsidRDefault="00BD283C" w:rsidP="00BD283C">
      <w:pPr>
        <w:pStyle w:val="af9"/>
        <w:spacing w:before="2"/>
        <w:rPr>
          <w:sz w:val="15"/>
          <w:lang w:eastAsia="zh-TW"/>
        </w:rPr>
      </w:pPr>
    </w:p>
    <w:p w14:paraId="1248107F" w14:textId="55B1CB64" w:rsidR="00BD283C" w:rsidRPr="0047682F" w:rsidRDefault="00BD283C" w:rsidP="005119A2">
      <w:pPr>
        <w:pStyle w:val="af9"/>
        <w:tabs>
          <w:tab w:val="left" w:pos="1556"/>
          <w:tab w:val="left" w:pos="2194"/>
          <w:tab w:val="left" w:pos="2833"/>
          <w:tab w:val="left" w:pos="4110"/>
        </w:tabs>
        <w:spacing w:line="321" w:lineRule="auto"/>
        <w:ind w:left="851" w:right="992" w:firstLine="142"/>
        <w:jc w:val="both"/>
      </w:pPr>
      <w:r w:rsidRPr="005119A2">
        <w:rPr>
          <w:spacing w:val="-6"/>
        </w:rPr>
        <w:t>令和</w:t>
      </w:r>
      <w:r w:rsidRPr="005119A2">
        <w:tab/>
      </w:r>
      <w:r w:rsidRPr="005119A2">
        <w:rPr>
          <w:spacing w:val="-12"/>
        </w:rPr>
        <w:t>年</w:t>
      </w:r>
      <w:r w:rsidRPr="005119A2">
        <w:tab/>
      </w:r>
      <w:r w:rsidRPr="005119A2">
        <w:rPr>
          <w:spacing w:val="-10"/>
        </w:rPr>
        <w:t>月</w:t>
      </w:r>
      <w:r w:rsidRPr="005119A2">
        <w:tab/>
      </w:r>
      <w:r w:rsidRPr="005119A2">
        <w:rPr>
          <w:spacing w:val="-4"/>
        </w:rPr>
        <w:t>日付第</w:t>
      </w:r>
      <w:r w:rsidRPr="005119A2">
        <w:tab/>
      </w:r>
      <w:r w:rsidRPr="005119A2">
        <w:rPr>
          <w:spacing w:val="-2"/>
        </w:rPr>
        <w:t>号に通知した</w:t>
      </w:r>
      <w:r w:rsidR="002C635B" w:rsidRPr="00796BCE">
        <w:rPr>
          <w:rFonts w:hint="eastAsia"/>
          <w:color w:val="000000"/>
          <w:sz w:val="22"/>
          <w:szCs w:val="22"/>
          <w:lang w:eastAsia="zh-CN"/>
        </w:rPr>
        <w:t>再配達率削減緊急対策事業</w:t>
      </w:r>
      <w:r w:rsidR="002C635B" w:rsidRPr="005119A2">
        <w:rPr>
          <w:rFonts w:cs="ＭＳ ゴシック" w:hint="eastAsia"/>
          <w:color w:val="000000"/>
        </w:rPr>
        <w:t>費補助金</w:t>
      </w:r>
      <w:r w:rsidRPr="005119A2">
        <w:rPr>
          <w:spacing w:val="-4"/>
        </w:rPr>
        <w:t>の交付決定については、</w:t>
      </w:r>
      <w:r w:rsidR="002C635B" w:rsidRPr="00796BCE">
        <w:rPr>
          <w:rFonts w:hint="eastAsia"/>
          <w:color w:val="000000"/>
          <w:sz w:val="22"/>
          <w:szCs w:val="22"/>
          <w:lang w:eastAsia="zh-CN"/>
        </w:rPr>
        <w:t>再配達率削減緊急対策事業</w:t>
      </w:r>
      <w:r w:rsidR="002C635B" w:rsidRPr="005119A2">
        <w:rPr>
          <w:rFonts w:cs="ＭＳ ゴシック" w:hint="eastAsia"/>
          <w:color w:val="000000"/>
        </w:rPr>
        <w:t>費補助金</w:t>
      </w:r>
      <w:r w:rsidRPr="005119A2">
        <w:rPr>
          <w:rFonts w:cs="ＭＳ ゴシック" w:hint="eastAsia"/>
          <w:color w:val="000000"/>
        </w:rPr>
        <w:t>交付規程</w:t>
      </w:r>
      <w:r w:rsidR="00891290" w:rsidRPr="005119A2">
        <w:rPr>
          <w:rFonts w:hint="eastAsia"/>
          <w:color w:val="000000"/>
        </w:rPr>
        <w:t>（以下「</w:t>
      </w:r>
      <w:r w:rsidR="00891290" w:rsidRPr="0047682F">
        <w:rPr>
          <w:rFonts w:hint="eastAsia"/>
          <w:color w:val="000000"/>
        </w:rPr>
        <w:t>交付規程」という。）</w:t>
      </w:r>
      <w:r w:rsidRPr="0047682F">
        <w:rPr>
          <w:spacing w:val="-2"/>
        </w:rPr>
        <w:t>第</w:t>
      </w:r>
      <w:r w:rsidR="006C21DF">
        <w:rPr>
          <w:rFonts w:hint="eastAsia"/>
          <w:spacing w:val="-2"/>
        </w:rPr>
        <w:t>１</w:t>
      </w:r>
      <w:r w:rsidR="00356F94">
        <w:rPr>
          <w:rFonts w:hint="eastAsia"/>
          <w:spacing w:val="-2"/>
        </w:rPr>
        <w:t>９</w:t>
      </w:r>
      <w:r w:rsidRPr="0047682F">
        <w:rPr>
          <w:spacing w:val="-2"/>
        </w:rPr>
        <w:t>条第１項の規定に基づき下記のとおり事業の全部若しくは一部を取消とすることに決定したので、通知する。</w:t>
      </w:r>
    </w:p>
    <w:p w14:paraId="71AD8E9B" w14:textId="77777777" w:rsidR="00BD283C" w:rsidRPr="0047682F" w:rsidRDefault="00BD283C" w:rsidP="00BD283C">
      <w:pPr>
        <w:pStyle w:val="af9"/>
        <w:rPr>
          <w:sz w:val="28"/>
        </w:rPr>
      </w:pPr>
    </w:p>
    <w:p w14:paraId="2A44D289" w14:textId="77777777" w:rsidR="00BD283C" w:rsidRPr="0047682F" w:rsidRDefault="00BD283C" w:rsidP="00BD283C">
      <w:pPr>
        <w:pStyle w:val="af9"/>
        <w:ind w:right="186"/>
        <w:jc w:val="center"/>
      </w:pPr>
      <w:r w:rsidRPr="0047682F">
        <w:t>記</w:t>
      </w:r>
    </w:p>
    <w:p w14:paraId="2D4D9FEC" w14:textId="77777777" w:rsidR="00BD283C" w:rsidRPr="0047682F" w:rsidRDefault="00BD283C" w:rsidP="00BD283C">
      <w:pPr>
        <w:pStyle w:val="af9"/>
        <w:rPr>
          <w:sz w:val="20"/>
        </w:rPr>
      </w:pPr>
    </w:p>
    <w:p w14:paraId="15FCE585" w14:textId="77777777" w:rsidR="00BD283C" w:rsidRPr="0047682F" w:rsidRDefault="00BD283C" w:rsidP="00BD283C">
      <w:pPr>
        <w:pStyle w:val="af9"/>
        <w:spacing w:before="2"/>
        <w:rPr>
          <w:sz w:val="15"/>
        </w:rPr>
      </w:pPr>
    </w:p>
    <w:p w14:paraId="21FDEF6B" w14:textId="77777777" w:rsidR="00BD283C" w:rsidRPr="0047682F" w:rsidRDefault="00BD283C" w:rsidP="00BD283C">
      <w:pPr>
        <w:pStyle w:val="af9"/>
        <w:spacing w:before="1" w:line="321" w:lineRule="auto"/>
        <w:ind w:left="704" w:right="672" w:hanging="212"/>
        <w:jc w:val="both"/>
      </w:pPr>
      <w:r w:rsidRPr="0047682F">
        <w:rPr>
          <w:spacing w:val="4"/>
        </w:rPr>
        <w:t>１．取消の対象となる事業の内容</w:t>
      </w:r>
    </w:p>
    <w:p w14:paraId="25D69604" w14:textId="77777777" w:rsidR="00BD283C" w:rsidRPr="0047682F" w:rsidRDefault="00BD283C" w:rsidP="00BD283C">
      <w:pPr>
        <w:pStyle w:val="af9"/>
        <w:spacing w:before="12"/>
        <w:rPr>
          <w:sz w:val="27"/>
        </w:rPr>
      </w:pPr>
    </w:p>
    <w:p w14:paraId="3445EF7F" w14:textId="77777777" w:rsidR="00BD283C" w:rsidRPr="0047682F" w:rsidRDefault="00BD283C" w:rsidP="00BD283C">
      <w:pPr>
        <w:pStyle w:val="af9"/>
        <w:tabs>
          <w:tab w:val="left" w:pos="4381"/>
        </w:tabs>
        <w:spacing w:line="321" w:lineRule="auto"/>
        <w:ind w:left="1333" w:right="2254" w:hanging="841"/>
        <w:rPr>
          <w:spacing w:val="-2"/>
        </w:rPr>
      </w:pPr>
      <w:r w:rsidRPr="0047682F">
        <w:rPr>
          <w:spacing w:val="-2"/>
        </w:rPr>
        <w:t>２．交付取消による補助金の額は、次のとおりとする。</w:t>
      </w:r>
    </w:p>
    <w:p w14:paraId="7A019F05" w14:textId="27E3AEDA" w:rsidR="00BD283C" w:rsidRPr="0047682F" w:rsidRDefault="00BD283C" w:rsidP="00BD283C">
      <w:pPr>
        <w:pStyle w:val="af9"/>
        <w:tabs>
          <w:tab w:val="left" w:pos="5220"/>
        </w:tabs>
        <w:spacing w:line="321" w:lineRule="auto"/>
        <w:ind w:left="1333" w:right="2254" w:hanging="340"/>
      </w:pPr>
      <w:r w:rsidRPr="0047682F">
        <w:t>交付決定時の補助金の額</w:t>
      </w:r>
      <w:r w:rsidR="007B58D6" w:rsidRPr="0047682F">
        <w:tab/>
      </w:r>
      <w:r w:rsidR="007B58D6" w:rsidRPr="0047682F">
        <w:tab/>
      </w:r>
      <w:r w:rsidRPr="0047682F">
        <w:rPr>
          <w:spacing w:val="-2"/>
        </w:rPr>
        <w:t>金</w:t>
      </w:r>
      <w:r w:rsidRPr="0047682F">
        <w:rPr>
          <w:rFonts w:hint="eastAsia"/>
          <w:spacing w:val="-2"/>
        </w:rPr>
        <w:t xml:space="preserve">　　　　　　　　</w:t>
      </w:r>
      <w:r w:rsidRPr="0047682F">
        <w:rPr>
          <w:spacing w:val="-2"/>
        </w:rPr>
        <w:t>円</w:t>
      </w:r>
    </w:p>
    <w:p w14:paraId="2B3E7263" w14:textId="52A89186" w:rsidR="00BD283C" w:rsidRPr="0047682F" w:rsidRDefault="00BD283C" w:rsidP="00BD283C">
      <w:pPr>
        <w:pStyle w:val="af9"/>
        <w:tabs>
          <w:tab w:val="left" w:pos="2175"/>
          <w:tab w:val="left" w:pos="2685"/>
          <w:tab w:val="left" w:pos="4170"/>
        </w:tabs>
        <w:spacing w:line="321" w:lineRule="auto"/>
        <w:ind w:left="2" w:right="2308" w:firstLineChars="471" w:firstLine="989"/>
        <w:jc w:val="both"/>
        <w:rPr>
          <w:spacing w:val="-2"/>
        </w:rPr>
      </w:pPr>
      <w:r w:rsidRPr="0047682F">
        <w:t>交付取消により減額となる補助金の額</w:t>
      </w:r>
      <w:r w:rsidR="007B58D6" w:rsidRPr="0047682F">
        <w:tab/>
      </w:r>
      <w:r w:rsidR="007B58D6" w:rsidRPr="0047682F">
        <w:tab/>
      </w:r>
      <w:r w:rsidRPr="0047682F">
        <w:rPr>
          <w:spacing w:val="-2"/>
        </w:rPr>
        <w:t>金</w:t>
      </w:r>
      <w:r w:rsidRPr="0047682F">
        <w:rPr>
          <w:rFonts w:hint="eastAsia"/>
          <w:spacing w:val="-2"/>
        </w:rPr>
        <w:t xml:space="preserve">　　　　　　　　</w:t>
      </w:r>
      <w:r w:rsidRPr="0047682F">
        <w:rPr>
          <w:spacing w:val="-2"/>
        </w:rPr>
        <w:t>円</w:t>
      </w:r>
    </w:p>
    <w:p w14:paraId="15B70547" w14:textId="64B7AD9F" w:rsidR="00BD283C" w:rsidRPr="0047682F" w:rsidRDefault="00BD283C" w:rsidP="00BD283C">
      <w:pPr>
        <w:pStyle w:val="af9"/>
        <w:spacing w:line="321" w:lineRule="auto"/>
        <w:ind w:leftChars="-1" w:left="-2" w:right="2166" w:firstLineChars="523" w:firstLine="994"/>
        <w:jc w:val="both"/>
      </w:pPr>
      <w:r w:rsidRPr="0047682F">
        <w:rPr>
          <w:spacing w:val="-10"/>
        </w:rPr>
        <w:t>減額後の補助金の額</w:t>
      </w:r>
      <w:r w:rsidRPr="0047682F">
        <w:tab/>
      </w:r>
      <w:r w:rsidRPr="0047682F">
        <w:rPr>
          <w:rFonts w:hint="eastAsia"/>
        </w:rPr>
        <w:t xml:space="preserve">　　　　　　　　　　　</w:t>
      </w:r>
      <w:r w:rsidR="007B58D6" w:rsidRPr="0047682F">
        <w:tab/>
      </w:r>
      <w:r w:rsidRPr="0047682F">
        <w:rPr>
          <w:spacing w:val="-2"/>
        </w:rPr>
        <w:t>金</w:t>
      </w:r>
      <w:r w:rsidRPr="0047682F">
        <w:rPr>
          <w:rFonts w:hint="eastAsia"/>
          <w:spacing w:val="-2"/>
        </w:rPr>
        <w:t xml:space="preserve">　　　　　　　　</w:t>
      </w:r>
      <w:r w:rsidRPr="0047682F">
        <w:rPr>
          <w:spacing w:val="-10"/>
        </w:rPr>
        <w:t>円</w:t>
      </w:r>
    </w:p>
    <w:p w14:paraId="295228F2" w14:textId="77777777" w:rsidR="00BD283C" w:rsidRPr="0047682F" w:rsidRDefault="00BD283C" w:rsidP="00BD283C">
      <w:pPr>
        <w:pStyle w:val="af9"/>
        <w:spacing w:before="11"/>
        <w:rPr>
          <w:sz w:val="27"/>
        </w:rPr>
      </w:pPr>
    </w:p>
    <w:p w14:paraId="4FF98F93" w14:textId="77777777" w:rsidR="00BD283C" w:rsidRPr="0047682F" w:rsidRDefault="00BD283C" w:rsidP="00BD283C">
      <w:pPr>
        <w:pStyle w:val="af9"/>
        <w:spacing w:line="321" w:lineRule="auto"/>
        <w:ind w:left="704" w:right="674" w:hanging="212"/>
      </w:pPr>
      <w:r w:rsidRPr="0047682F">
        <w:rPr>
          <w:spacing w:val="-4"/>
        </w:rPr>
        <w:t>３．</w:t>
      </w:r>
      <w:r w:rsidRPr="0047682F">
        <w:rPr>
          <w:rFonts w:hint="eastAsia"/>
          <w:spacing w:val="-4"/>
        </w:rPr>
        <w:t>交付取消の理由</w:t>
      </w:r>
    </w:p>
    <w:p w14:paraId="3405D511" w14:textId="77777777" w:rsidR="00BD283C" w:rsidRPr="0047682F" w:rsidRDefault="00BD283C" w:rsidP="00BD283C">
      <w:pPr>
        <w:pStyle w:val="af9"/>
        <w:spacing w:before="91"/>
      </w:pPr>
    </w:p>
    <w:p w14:paraId="5ECBBEC5" w14:textId="77777777" w:rsidR="00BD283C" w:rsidRPr="0047682F" w:rsidRDefault="00BD283C" w:rsidP="00BD283C"/>
    <w:p w14:paraId="667BD96D" w14:textId="77777777" w:rsidR="008222C8" w:rsidRPr="0047682F" w:rsidRDefault="008222C8">
      <w:pPr>
        <w:widowControl/>
        <w:jc w:val="left"/>
        <w:rPr>
          <w:rFonts w:cs="ＭＳ 明朝"/>
          <w:color w:val="000000"/>
          <w:kern w:val="0"/>
          <w:szCs w:val="21"/>
        </w:rPr>
      </w:pPr>
      <w:r w:rsidRPr="0047682F">
        <w:rPr>
          <w:color w:val="000000"/>
        </w:rPr>
        <w:br w:type="page"/>
      </w:r>
    </w:p>
    <w:p w14:paraId="577EAA7E" w14:textId="5AB17FAC" w:rsidR="00BD283C" w:rsidRPr="0047682F" w:rsidRDefault="00BD283C" w:rsidP="0012594C">
      <w:pPr>
        <w:pStyle w:val="a3"/>
        <w:spacing w:line="15" w:lineRule="atLeast"/>
        <w:ind w:left="210" w:hangingChars="100" w:hanging="210"/>
        <w:rPr>
          <w:rFonts w:eastAsia="SimSun"/>
          <w:color w:val="000000"/>
          <w:spacing w:val="0"/>
          <w:lang w:eastAsia="zh-CN"/>
        </w:rPr>
      </w:pPr>
      <w:r w:rsidRPr="0047682F">
        <w:rPr>
          <w:rFonts w:hint="eastAsia"/>
          <w:color w:val="000000"/>
          <w:spacing w:val="0"/>
        </w:rPr>
        <w:lastRenderedPageBreak/>
        <w:t>（様式第１５）</w:t>
      </w:r>
    </w:p>
    <w:p w14:paraId="315F8B40" w14:textId="77777777" w:rsidR="00BD283C" w:rsidRPr="0047682F" w:rsidRDefault="00BD283C" w:rsidP="008B30C9">
      <w:pPr>
        <w:pStyle w:val="a3"/>
        <w:spacing w:line="15" w:lineRule="atLeast"/>
        <w:ind w:leftChars="100" w:left="210"/>
        <w:rPr>
          <w:rFonts w:eastAsia="SimSun"/>
          <w:color w:val="000000"/>
          <w:spacing w:val="0"/>
          <w:lang w:eastAsia="zh-CN"/>
        </w:rPr>
      </w:pPr>
    </w:p>
    <w:p w14:paraId="396DEA2C" w14:textId="77777777" w:rsidR="00BD283C" w:rsidRPr="0047682F" w:rsidRDefault="00BD283C" w:rsidP="00BD283C">
      <w:pPr>
        <w:pStyle w:val="a3"/>
        <w:spacing w:line="15" w:lineRule="atLeast"/>
        <w:ind w:leftChars="100" w:left="210"/>
        <w:jc w:val="center"/>
        <w:rPr>
          <w:color w:val="000000"/>
          <w:spacing w:val="0"/>
          <w:lang w:eastAsia="zh-CN"/>
        </w:rPr>
      </w:pPr>
      <w:r w:rsidRPr="0047682F">
        <w:rPr>
          <w:rFonts w:hint="eastAsia"/>
          <w:color w:val="000000"/>
          <w:spacing w:val="0"/>
          <w:lang w:eastAsia="zh-CN"/>
        </w:rPr>
        <w:t>補助対象経費内訳書</w:t>
      </w:r>
    </w:p>
    <w:p w14:paraId="48BD5E3E" w14:textId="77777777" w:rsidR="00BD283C" w:rsidRPr="0047682F" w:rsidRDefault="00BD283C" w:rsidP="00BD283C">
      <w:pPr>
        <w:pStyle w:val="a3"/>
        <w:spacing w:line="15" w:lineRule="atLeast"/>
        <w:ind w:leftChars="100" w:left="210"/>
        <w:jc w:val="right"/>
        <w:rPr>
          <w:rFonts w:eastAsia="SimSun"/>
          <w:color w:val="000000"/>
          <w:spacing w:val="0"/>
          <w:lang w:eastAsia="zh-CN"/>
        </w:rPr>
      </w:pPr>
      <w:r w:rsidRPr="0047682F">
        <w:rPr>
          <w:rFonts w:hint="eastAsia"/>
          <w:color w:val="000000"/>
          <w:spacing w:val="0"/>
          <w:lang w:eastAsia="zh-CN"/>
        </w:rPr>
        <w:t>（単位：円）</w:t>
      </w:r>
    </w:p>
    <w:tbl>
      <w:tblPr>
        <w:tblStyle w:val="a6"/>
        <w:tblW w:w="0" w:type="auto"/>
        <w:tblInd w:w="210" w:type="dxa"/>
        <w:tblLook w:val="04A0" w:firstRow="1" w:lastRow="0" w:firstColumn="1" w:lastColumn="0" w:noHBand="0" w:noVBand="1"/>
      </w:tblPr>
      <w:tblGrid>
        <w:gridCol w:w="3597"/>
        <w:gridCol w:w="1695"/>
        <w:gridCol w:w="1695"/>
        <w:gridCol w:w="1695"/>
        <w:gridCol w:w="1588"/>
      </w:tblGrid>
      <w:tr w:rsidR="00BD283C" w:rsidRPr="0047682F" w14:paraId="0DB59B85" w14:textId="77777777" w:rsidTr="00BD283C">
        <w:trPr>
          <w:trHeight w:val="194"/>
        </w:trPr>
        <w:tc>
          <w:tcPr>
            <w:tcW w:w="3613" w:type="dxa"/>
            <w:vMerge w:val="restart"/>
            <w:vAlign w:val="center"/>
          </w:tcPr>
          <w:p w14:paraId="23D55C92"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経費名称</w:t>
            </w:r>
          </w:p>
        </w:tc>
        <w:tc>
          <w:tcPr>
            <w:tcW w:w="1701" w:type="dxa"/>
            <w:vMerge w:val="restart"/>
            <w:tcBorders>
              <w:right w:val="dashed" w:sz="4" w:space="0" w:color="auto"/>
            </w:tcBorders>
            <w:vAlign w:val="center"/>
          </w:tcPr>
          <w:p w14:paraId="4B4D2408"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金額</w:t>
            </w:r>
          </w:p>
        </w:tc>
        <w:tc>
          <w:tcPr>
            <w:tcW w:w="1701" w:type="dxa"/>
            <w:tcBorders>
              <w:left w:val="dashed" w:sz="4" w:space="0" w:color="auto"/>
              <w:bottom w:val="dashed" w:sz="4" w:space="0" w:color="auto"/>
              <w:right w:val="nil"/>
            </w:tcBorders>
          </w:tcPr>
          <w:p w14:paraId="696C1C53" w14:textId="77777777" w:rsidR="00BD283C" w:rsidRPr="0047682F" w:rsidRDefault="00BD283C" w:rsidP="008B30C9">
            <w:pPr>
              <w:pStyle w:val="a3"/>
              <w:spacing w:line="15" w:lineRule="atLeast"/>
              <w:rPr>
                <w:rFonts w:asciiTheme="minorEastAsia" w:eastAsiaTheme="minorEastAsia" w:hAnsiTheme="minorEastAsia"/>
                <w:color w:val="000000"/>
                <w:spacing w:val="0"/>
                <w:lang w:eastAsia="zh-CN"/>
              </w:rPr>
            </w:pPr>
          </w:p>
        </w:tc>
        <w:tc>
          <w:tcPr>
            <w:tcW w:w="1701" w:type="dxa"/>
            <w:tcBorders>
              <w:left w:val="nil"/>
              <w:bottom w:val="dashed" w:sz="4" w:space="0" w:color="auto"/>
            </w:tcBorders>
          </w:tcPr>
          <w:p w14:paraId="738778B0" w14:textId="77777777" w:rsidR="00BD283C" w:rsidRPr="0047682F" w:rsidRDefault="00BD283C" w:rsidP="008B30C9">
            <w:pPr>
              <w:pStyle w:val="a3"/>
              <w:spacing w:line="15" w:lineRule="atLeast"/>
              <w:rPr>
                <w:rFonts w:asciiTheme="minorEastAsia" w:eastAsiaTheme="minorEastAsia" w:hAnsiTheme="minorEastAsia"/>
                <w:color w:val="000000"/>
                <w:spacing w:val="0"/>
                <w:lang w:eastAsia="zh-CN"/>
              </w:rPr>
            </w:pPr>
          </w:p>
        </w:tc>
        <w:tc>
          <w:tcPr>
            <w:tcW w:w="1594" w:type="dxa"/>
            <w:vMerge w:val="restart"/>
            <w:vAlign w:val="center"/>
          </w:tcPr>
          <w:p w14:paraId="2F2DDE4A"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備考</w:t>
            </w:r>
          </w:p>
        </w:tc>
      </w:tr>
      <w:tr w:rsidR="00BD283C" w:rsidRPr="0047682F" w14:paraId="0C521A33" w14:textId="77777777" w:rsidTr="00BD283C">
        <w:trPr>
          <w:trHeight w:val="417"/>
        </w:trPr>
        <w:tc>
          <w:tcPr>
            <w:tcW w:w="3613" w:type="dxa"/>
            <w:vMerge/>
          </w:tcPr>
          <w:p w14:paraId="0B1C009B" w14:textId="77777777" w:rsidR="00BD283C" w:rsidRPr="0047682F" w:rsidRDefault="00BD283C" w:rsidP="008B30C9">
            <w:pPr>
              <w:pStyle w:val="a3"/>
              <w:spacing w:line="15" w:lineRule="atLeast"/>
              <w:rPr>
                <w:rFonts w:asciiTheme="minorEastAsia" w:eastAsiaTheme="minorEastAsia" w:hAnsiTheme="minorEastAsia"/>
                <w:color w:val="000000"/>
                <w:spacing w:val="0"/>
                <w:lang w:eastAsia="zh-CN"/>
              </w:rPr>
            </w:pPr>
          </w:p>
        </w:tc>
        <w:tc>
          <w:tcPr>
            <w:tcW w:w="1701" w:type="dxa"/>
            <w:vMerge/>
            <w:tcBorders>
              <w:right w:val="dashed" w:sz="4" w:space="0" w:color="auto"/>
            </w:tcBorders>
          </w:tcPr>
          <w:p w14:paraId="4C4FF221" w14:textId="77777777" w:rsidR="00BD283C" w:rsidRPr="0047682F" w:rsidRDefault="00BD283C" w:rsidP="008B30C9">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3208C231"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補助対象経費</w:t>
            </w:r>
          </w:p>
        </w:tc>
        <w:tc>
          <w:tcPr>
            <w:tcW w:w="1701" w:type="dxa"/>
            <w:tcBorders>
              <w:top w:val="dashed" w:sz="4" w:space="0" w:color="auto"/>
              <w:left w:val="dashed" w:sz="4" w:space="0" w:color="auto"/>
            </w:tcBorders>
            <w:vAlign w:val="center"/>
          </w:tcPr>
          <w:p w14:paraId="150EA25A"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補助対象外経費</w:t>
            </w:r>
          </w:p>
        </w:tc>
        <w:tc>
          <w:tcPr>
            <w:tcW w:w="1594" w:type="dxa"/>
            <w:vMerge/>
          </w:tcPr>
          <w:p w14:paraId="6D771449" w14:textId="77777777" w:rsidR="00BD283C" w:rsidRPr="0047682F" w:rsidRDefault="00BD283C" w:rsidP="008B30C9">
            <w:pPr>
              <w:pStyle w:val="a3"/>
              <w:spacing w:line="15" w:lineRule="atLeast"/>
              <w:rPr>
                <w:rFonts w:asciiTheme="minorEastAsia" w:eastAsiaTheme="minorEastAsia" w:hAnsiTheme="minorEastAsia"/>
                <w:color w:val="000000"/>
                <w:spacing w:val="0"/>
                <w:lang w:eastAsia="zh-CN"/>
              </w:rPr>
            </w:pPr>
          </w:p>
        </w:tc>
      </w:tr>
      <w:tr w:rsidR="00BD283C" w:rsidRPr="0047682F" w14:paraId="28F7F9B5" w14:textId="77777777" w:rsidTr="00BD283C">
        <w:trPr>
          <w:trHeight w:val="457"/>
        </w:trPr>
        <w:tc>
          <w:tcPr>
            <w:tcW w:w="10310" w:type="dxa"/>
            <w:gridSpan w:val="5"/>
            <w:vAlign w:val="center"/>
          </w:tcPr>
          <w:p w14:paraId="44C3DCBC" w14:textId="77777777" w:rsidR="00BD283C" w:rsidRPr="0047682F" w:rsidRDefault="00BD283C" w:rsidP="00BD283C">
            <w:pPr>
              <w:pStyle w:val="a3"/>
              <w:spacing w:line="15" w:lineRule="atLeast"/>
              <w:rPr>
                <w:rFonts w:asciiTheme="minorEastAsia" w:eastAsia="SimSun" w:hAnsiTheme="minorEastAsia"/>
                <w:color w:val="000000"/>
                <w:spacing w:val="0"/>
                <w:lang w:eastAsia="zh-CN"/>
              </w:rPr>
            </w:pPr>
            <w:r w:rsidRPr="0047682F">
              <w:rPr>
                <w:rFonts w:asciiTheme="minorEastAsia" w:eastAsiaTheme="minorEastAsia" w:hAnsiTheme="minorEastAsia" w:hint="eastAsia"/>
                <w:color w:val="000000"/>
                <w:spacing w:val="0"/>
                <w:lang w:eastAsia="zh-CN"/>
              </w:rPr>
              <w:t>見積書発行事業者①：</w:t>
            </w:r>
          </w:p>
        </w:tc>
      </w:tr>
      <w:tr w:rsidR="00BD283C" w:rsidRPr="0047682F" w14:paraId="6024ED43" w14:textId="77777777" w:rsidTr="00BD283C">
        <w:trPr>
          <w:trHeight w:val="407"/>
        </w:trPr>
        <w:tc>
          <w:tcPr>
            <w:tcW w:w="3613" w:type="dxa"/>
            <w:tcBorders>
              <w:bottom w:val="dashed" w:sz="4" w:space="0" w:color="auto"/>
            </w:tcBorders>
            <w:vAlign w:val="center"/>
          </w:tcPr>
          <w:p w14:paraId="4C334D53"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bottom w:val="dashed" w:sz="4" w:space="0" w:color="auto"/>
              <w:right w:val="dashed" w:sz="4" w:space="0" w:color="auto"/>
            </w:tcBorders>
            <w:vAlign w:val="center"/>
          </w:tcPr>
          <w:p w14:paraId="672A484F"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right w:val="dashed" w:sz="4" w:space="0" w:color="auto"/>
            </w:tcBorders>
            <w:vAlign w:val="center"/>
          </w:tcPr>
          <w:p w14:paraId="5C24F2C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tcBorders>
            <w:vAlign w:val="center"/>
          </w:tcPr>
          <w:p w14:paraId="10820A8B"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bottom w:val="dashed" w:sz="4" w:space="0" w:color="auto"/>
            </w:tcBorders>
            <w:vAlign w:val="center"/>
          </w:tcPr>
          <w:p w14:paraId="67DB38F5"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70E3F857" w14:textId="77777777" w:rsidTr="00BD283C">
        <w:trPr>
          <w:trHeight w:val="399"/>
        </w:trPr>
        <w:tc>
          <w:tcPr>
            <w:tcW w:w="3613" w:type="dxa"/>
            <w:tcBorders>
              <w:top w:val="dashed" w:sz="4" w:space="0" w:color="auto"/>
              <w:bottom w:val="dashed" w:sz="4" w:space="0" w:color="auto"/>
            </w:tcBorders>
            <w:vAlign w:val="center"/>
          </w:tcPr>
          <w:p w14:paraId="03AF1084"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6E193E0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596D03C8"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4636F1E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44EA7053"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25AE9EDC" w14:textId="77777777" w:rsidTr="00BD283C">
        <w:trPr>
          <w:trHeight w:val="420"/>
        </w:trPr>
        <w:tc>
          <w:tcPr>
            <w:tcW w:w="3613" w:type="dxa"/>
            <w:tcBorders>
              <w:top w:val="dashed" w:sz="4" w:space="0" w:color="auto"/>
              <w:bottom w:val="dashed" w:sz="4" w:space="0" w:color="auto"/>
            </w:tcBorders>
            <w:vAlign w:val="center"/>
          </w:tcPr>
          <w:p w14:paraId="74BB19CA"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48D941B5"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51BAA92D"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00F8F6D2"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6A21971A"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24382F7C" w14:textId="77777777" w:rsidTr="00BD283C">
        <w:trPr>
          <w:trHeight w:val="412"/>
        </w:trPr>
        <w:tc>
          <w:tcPr>
            <w:tcW w:w="3613" w:type="dxa"/>
            <w:tcBorders>
              <w:top w:val="dashed" w:sz="4" w:space="0" w:color="auto"/>
              <w:bottom w:val="dashed" w:sz="4" w:space="0" w:color="auto"/>
            </w:tcBorders>
            <w:vAlign w:val="center"/>
          </w:tcPr>
          <w:p w14:paraId="371117C4"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25C99CBC"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428EACAB"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7682E3D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166B0F57"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3AA6A8EF" w14:textId="77777777" w:rsidTr="00BD283C">
        <w:trPr>
          <w:trHeight w:val="417"/>
        </w:trPr>
        <w:tc>
          <w:tcPr>
            <w:tcW w:w="3613" w:type="dxa"/>
            <w:tcBorders>
              <w:top w:val="dashed" w:sz="4" w:space="0" w:color="auto"/>
            </w:tcBorders>
            <w:vAlign w:val="center"/>
          </w:tcPr>
          <w:p w14:paraId="1A826857"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right w:val="dashed" w:sz="4" w:space="0" w:color="auto"/>
            </w:tcBorders>
            <w:vAlign w:val="center"/>
          </w:tcPr>
          <w:p w14:paraId="17E97F3D"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73C3126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tcBorders>
            <w:vAlign w:val="center"/>
          </w:tcPr>
          <w:p w14:paraId="1DA547E5"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tcBorders>
            <w:vAlign w:val="center"/>
          </w:tcPr>
          <w:p w14:paraId="68C3CD44"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35A61DA3" w14:textId="77777777" w:rsidTr="00BD283C">
        <w:trPr>
          <w:trHeight w:val="417"/>
        </w:trPr>
        <w:tc>
          <w:tcPr>
            <w:tcW w:w="3613" w:type="dxa"/>
            <w:tcBorders>
              <w:top w:val="dashed" w:sz="4" w:space="0" w:color="auto"/>
            </w:tcBorders>
            <w:vAlign w:val="center"/>
          </w:tcPr>
          <w:p w14:paraId="26AB9CA3"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小　　　計</w:t>
            </w:r>
          </w:p>
        </w:tc>
        <w:tc>
          <w:tcPr>
            <w:tcW w:w="1701" w:type="dxa"/>
            <w:tcBorders>
              <w:top w:val="dashed" w:sz="4" w:space="0" w:color="auto"/>
              <w:right w:val="dashed" w:sz="4" w:space="0" w:color="auto"/>
            </w:tcBorders>
            <w:vAlign w:val="center"/>
          </w:tcPr>
          <w:p w14:paraId="20A4DB7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6F83BA7E"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tcBorders>
            <w:vAlign w:val="center"/>
          </w:tcPr>
          <w:p w14:paraId="2B966D4F"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tcBorders>
            <w:vAlign w:val="center"/>
          </w:tcPr>
          <w:p w14:paraId="44EC3B27"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63C0545D" w14:textId="77777777" w:rsidTr="00BD283C">
        <w:trPr>
          <w:trHeight w:val="457"/>
        </w:trPr>
        <w:tc>
          <w:tcPr>
            <w:tcW w:w="10310" w:type="dxa"/>
            <w:gridSpan w:val="5"/>
            <w:vAlign w:val="center"/>
          </w:tcPr>
          <w:p w14:paraId="40CBC138" w14:textId="77777777" w:rsidR="00BD283C" w:rsidRPr="0047682F" w:rsidRDefault="00BD283C" w:rsidP="00BD283C">
            <w:pPr>
              <w:pStyle w:val="a3"/>
              <w:spacing w:line="15" w:lineRule="atLeast"/>
              <w:rPr>
                <w:rFonts w:asciiTheme="minorEastAsia" w:eastAsia="SimSun" w:hAnsiTheme="minorEastAsia"/>
                <w:color w:val="000000"/>
                <w:spacing w:val="0"/>
                <w:lang w:eastAsia="zh-CN"/>
              </w:rPr>
            </w:pPr>
            <w:r w:rsidRPr="0047682F">
              <w:rPr>
                <w:rFonts w:asciiTheme="minorEastAsia" w:eastAsiaTheme="minorEastAsia" w:hAnsiTheme="minorEastAsia" w:hint="eastAsia"/>
                <w:color w:val="000000"/>
                <w:spacing w:val="0"/>
                <w:lang w:eastAsia="zh-CN"/>
              </w:rPr>
              <w:t>見積書発行事業者②：</w:t>
            </w:r>
          </w:p>
        </w:tc>
      </w:tr>
      <w:tr w:rsidR="00BD283C" w:rsidRPr="0047682F" w14:paraId="35033BAC" w14:textId="77777777" w:rsidTr="00BD283C">
        <w:trPr>
          <w:trHeight w:val="407"/>
        </w:trPr>
        <w:tc>
          <w:tcPr>
            <w:tcW w:w="3613" w:type="dxa"/>
            <w:tcBorders>
              <w:bottom w:val="dashed" w:sz="4" w:space="0" w:color="auto"/>
            </w:tcBorders>
            <w:vAlign w:val="center"/>
          </w:tcPr>
          <w:p w14:paraId="64715783"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bottom w:val="dashed" w:sz="4" w:space="0" w:color="auto"/>
              <w:right w:val="dashed" w:sz="4" w:space="0" w:color="auto"/>
            </w:tcBorders>
            <w:vAlign w:val="center"/>
          </w:tcPr>
          <w:p w14:paraId="6B3733B9"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right w:val="dashed" w:sz="4" w:space="0" w:color="auto"/>
            </w:tcBorders>
            <w:vAlign w:val="center"/>
          </w:tcPr>
          <w:p w14:paraId="3FC83911"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tcBorders>
            <w:vAlign w:val="center"/>
          </w:tcPr>
          <w:p w14:paraId="7F421A90"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bottom w:val="dashed" w:sz="4" w:space="0" w:color="auto"/>
            </w:tcBorders>
            <w:vAlign w:val="center"/>
          </w:tcPr>
          <w:p w14:paraId="2601FAE7"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0B9FBF28" w14:textId="77777777" w:rsidTr="00BD283C">
        <w:trPr>
          <w:trHeight w:val="399"/>
        </w:trPr>
        <w:tc>
          <w:tcPr>
            <w:tcW w:w="3613" w:type="dxa"/>
            <w:tcBorders>
              <w:top w:val="dashed" w:sz="4" w:space="0" w:color="auto"/>
              <w:bottom w:val="dashed" w:sz="4" w:space="0" w:color="auto"/>
            </w:tcBorders>
            <w:vAlign w:val="center"/>
          </w:tcPr>
          <w:p w14:paraId="58150176"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38E5ECC0"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67B8564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25D26AB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14549333"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174BFFA8" w14:textId="77777777" w:rsidTr="00BD283C">
        <w:trPr>
          <w:trHeight w:val="420"/>
        </w:trPr>
        <w:tc>
          <w:tcPr>
            <w:tcW w:w="3613" w:type="dxa"/>
            <w:tcBorders>
              <w:top w:val="dashed" w:sz="4" w:space="0" w:color="auto"/>
              <w:bottom w:val="dashed" w:sz="4" w:space="0" w:color="auto"/>
            </w:tcBorders>
            <w:vAlign w:val="center"/>
          </w:tcPr>
          <w:p w14:paraId="0A751AC8"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49911571"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5DF05F0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697A5440"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14FF0ABF"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37AE9812" w14:textId="77777777" w:rsidTr="00BD283C">
        <w:trPr>
          <w:trHeight w:val="412"/>
        </w:trPr>
        <w:tc>
          <w:tcPr>
            <w:tcW w:w="3613" w:type="dxa"/>
            <w:tcBorders>
              <w:top w:val="dashed" w:sz="4" w:space="0" w:color="auto"/>
              <w:bottom w:val="dashed" w:sz="4" w:space="0" w:color="auto"/>
            </w:tcBorders>
            <w:vAlign w:val="center"/>
          </w:tcPr>
          <w:p w14:paraId="599B8155"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3DBD87A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2B09C91E"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3175474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7B3B9420"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453027EC" w14:textId="77777777" w:rsidTr="00BD283C">
        <w:trPr>
          <w:trHeight w:val="417"/>
        </w:trPr>
        <w:tc>
          <w:tcPr>
            <w:tcW w:w="3613" w:type="dxa"/>
            <w:tcBorders>
              <w:top w:val="dashed" w:sz="4" w:space="0" w:color="auto"/>
            </w:tcBorders>
            <w:vAlign w:val="center"/>
          </w:tcPr>
          <w:p w14:paraId="400CBB89"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right w:val="dashed" w:sz="4" w:space="0" w:color="auto"/>
            </w:tcBorders>
            <w:vAlign w:val="center"/>
          </w:tcPr>
          <w:p w14:paraId="43835E2C"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21C08AF0"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tcBorders>
            <w:vAlign w:val="center"/>
          </w:tcPr>
          <w:p w14:paraId="729EE191"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tcBorders>
            <w:vAlign w:val="center"/>
          </w:tcPr>
          <w:p w14:paraId="54406359"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46061D16" w14:textId="77777777" w:rsidTr="00BD283C">
        <w:trPr>
          <w:trHeight w:val="417"/>
        </w:trPr>
        <w:tc>
          <w:tcPr>
            <w:tcW w:w="3613" w:type="dxa"/>
            <w:tcBorders>
              <w:top w:val="dashed" w:sz="4" w:space="0" w:color="auto"/>
            </w:tcBorders>
            <w:vAlign w:val="center"/>
          </w:tcPr>
          <w:p w14:paraId="6378535C"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小　　　計</w:t>
            </w:r>
          </w:p>
        </w:tc>
        <w:tc>
          <w:tcPr>
            <w:tcW w:w="1701" w:type="dxa"/>
            <w:tcBorders>
              <w:top w:val="dashed" w:sz="4" w:space="0" w:color="auto"/>
              <w:right w:val="dashed" w:sz="4" w:space="0" w:color="auto"/>
            </w:tcBorders>
            <w:vAlign w:val="center"/>
          </w:tcPr>
          <w:p w14:paraId="1A22ED5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48F7817D"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tcBorders>
            <w:vAlign w:val="center"/>
          </w:tcPr>
          <w:p w14:paraId="5A2F674F"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tcBorders>
            <w:vAlign w:val="center"/>
          </w:tcPr>
          <w:p w14:paraId="679B25CD"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784D8112" w14:textId="77777777" w:rsidTr="00BD283C">
        <w:trPr>
          <w:trHeight w:val="457"/>
        </w:trPr>
        <w:tc>
          <w:tcPr>
            <w:tcW w:w="10310" w:type="dxa"/>
            <w:gridSpan w:val="5"/>
            <w:vAlign w:val="center"/>
          </w:tcPr>
          <w:p w14:paraId="7396B93E" w14:textId="77777777" w:rsidR="00BD283C" w:rsidRPr="0047682F" w:rsidRDefault="00BD283C" w:rsidP="00BD283C">
            <w:pPr>
              <w:pStyle w:val="a3"/>
              <w:spacing w:line="15" w:lineRule="atLeast"/>
              <w:rPr>
                <w:rFonts w:asciiTheme="minorEastAsia" w:eastAsia="SimSun" w:hAnsiTheme="minorEastAsia"/>
                <w:color w:val="000000"/>
                <w:spacing w:val="0"/>
                <w:lang w:eastAsia="zh-CN"/>
              </w:rPr>
            </w:pPr>
            <w:r w:rsidRPr="0047682F">
              <w:rPr>
                <w:rFonts w:asciiTheme="minorEastAsia" w:eastAsiaTheme="minorEastAsia" w:hAnsiTheme="minorEastAsia" w:hint="eastAsia"/>
                <w:color w:val="000000"/>
                <w:spacing w:val="0"/>
                <w:lang w:eastAsia="zh-CN"/>
              </w:rPr>
              <w:t>見積書発行事業者③：</w:t>
            </w:r>
          </w:p>
        </w:tc>
      </w:tr>
      <w:tr w:rsidR="00BD283C" w:rsidRPr="0047682F" w14:paraId="6D4A3E76" w14:textId="77777777" w:rsidTr="00BD283C">
        <w:trPr>
          <w:trHeight w:val="407"/>
        </w:trPr>
        <w:tc>
          <w:tcPr>
            <w:tcW w:w="3613" w:type="dxa"/>
            <w:tcBorders>
              <w:bottom w:val="dashed" w:sz="4" w:space="0" w:color="auto"/>
            </w:tcBorders>
            <w:vAlign w:val="center"/>
          </w:tcPr>
          <w:p w14:paraId="505D91FD"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bottom w:val="dashed" w:sz="4" w:space="0" w:color="auto"/>
              <w:right w:val="dashed" w:sz="4" w:space="0" w:color="auto"/>
            </w:tcBorders>
            <w:vAlign w:val="center"/>
          </w:tcPr>
          <w:p w14:paraId="30B679E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right w:val="dashed" w:sz="4" w:space="0" w:color="auto"/>
            </w:tcBorders>
            <w:vAlign w:val="center"/>
          </w:tcPr>
          <w:p w14:paraId="636EF7A4"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left w:val="dashed" w:sz="4" w:space="0" w:color="auto"/>
              <w:bottom w:val="dashed" w:sz="4" w:space="0" w:color="auto"/>
            </w:tcBorders>
            <w:vAlign w:val="center"/>
          </w:tcPr>
          <w:p w14:paraId="331F4A49"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bottom w:val="dashed" w:sz="4" w:space="0" w:color="auto"/>
            </w:tcBorders>
            <w:vAlign w:val="center"/>
          </w:tcPr>
          <w:p w14:paraId="5271A816"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64F63455" w14:textId="77777777" w:rsidTr="00BD283C">
        <w:trPr>
          <w:trHeight w:val="399"/>
        </w:trPr>
        <w:tc>
          <w:tcPr>
            <w:tcW w:w="3613" w:type="dxa"/>
            <w:tcBorders>
              <w:top w:val="dashed" w:sz="4" w:space="0" w:color="auto"/>
              <w:bottom w:val="dashed" w:sz="4" w:space="0" w:color="auto"/>
            </w:tcBorders>
            <w:vAlign w:val="center"/>
          </w:tcPr>
          <w:p w14:paraId="544B3957"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64E39DD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0B2B15C7"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0EEF3083"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0924D46E"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4FD4EFE8" w14:textId="77777777" w:rsidTr="00BD283C">
        <w:trPr>
          <w:trHeight w:val="420"/>
        </w:trPr>
        <w:tc>
          <w:tcPr>
            <w:tcW w:w="3613" w:type="dxa"/>
            <w:tcBorders>
              <w:top w:val="dashed" w:sz="4" w:space="0" w:color="auto"/>
              <w:bottom w:val="dashed" w:sz="4" w:space="0" w:color="auto"/>
            </w:tcBorders>
            <w:vAlign w:val="center"/>
          </w:tcPr>
          <w:p w14:paraId="54429FCE"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1AF99680"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740F7F38"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11907591"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6DFAF6A4"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04BEE6BB" w14:textId="77777777" w:rsidTr="00BD283C">
        <w:trPr>
          <w:trHeight w:val="412"/>
        </w:trPr>
        <w:tc>
          <w:tcPr>
            <w:tcW w:w="3613" w:type="dxa"/>
            <w:tcBorders>
              <w:top w:val="dashed" w:sz="4" w:space="0" w:color="auto"/>
              <w:bottom w:val="dashed" w:sz="4" w:space="0" w:color="auto"/>
            </w:tcBorders>
            <w:vAlign w:val="center"/>
          </w:tcPr>
          <w:p w14:paraId="37047AB6"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bottom w:val="dashed" w:sz="4" w:space="0" w:color="auto"/>
              <w:right w:val="dashed" w:sz="4" w:space="0" w:color="auto"/>
            </w:tcBorders>
            <w:vAlign w:val="center"/>
          </w:tcPr>
          <w:p w14:paraId="41E47361"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right w:val="dashed" w:sz="4" w:space="0" w:color="auto"/>
            </w:tcBorders>
            <w:vAlign w:val="center"/>
          </w:tcPr>
          <w:p w14:paraId="742B3337"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ashed" w:sz="4" w:space="0" w:color="auto"/>
            </w:tcBorders>
            <w:vAlign w:val="center"/>
          </w:tcPr>
          <w:p w14:paraId="3858C329"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ashed" w:sz="4" w:space="0" w:color="auto"/>
            </w:tcBorders>
            <w:vAlign w:val="center"/>
          </w:tcPr>
          <w:p w14:paraId="4043D13D"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70C93270" w14:textId="77777777" w:rsidTr="00BD283C">
        <w:trPr>
          <w:trHeight w:val="417"/>
        </w:trPr>
        <w:tc>
          <w:tcPr>
            <w:tcW w:w="3613" w:type="dxa"/>
            <w:tcBorders>
              <w:top w:val="dashed" w:sz="4" w:space="0" w:color="auto"/>
            </w:tcBorders>
            <w:vAlign w:val="center"/>
          </w:tcPr>
          <w:p w14:paraId="2AA6580C" w14:textId="77777777" w:rsidR="00BD283C" w:rsidRPr="0047682F" w:rsidRDefault="00BD283C" w:rsidP="00BD283C">
            <w:pPr>
              <w:pStyle w:val="a3"/>
              <w:spacing w:line="15" w:lineRule="atLeast"/>
              <w:rPr>
                <w:rFonts w:asciiTheme="minorEastAsia" w:eastAsiaTheme="minorEastAsia" w:hAnsiTheme="minorEastAsia"/>
                <w:color w:val="000000"/>
                <w:spacing w:val="0"/>
                <w:lang w:eastAsia="zh-CN"/>
              </w:rPr>
            </w:pPr>
          </w:p>
        </w:tc>
        <w:tc>
          <w:tcPr>
            <w:tcW w:w="1701" w:type="dxa"/>
            <w:tcBorders>
              <w:top w:val="dashed" w:sz="4" w:space="0" w:color="auto"/>
              <w:right w:val="dashed" w:sz="4" w:space="0" w:color="auto"/>
            </w:tcBorders>
            <w:vAlign w:val="center"/>
          </w:tcPr>
          <w:p w14:paraId="4A8C7C1B"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right w:val="dashed" w:sz="4" w:space="0" w:color="auto"/>
            </w:tcBorders>
            <w:vAlign w:val="center"/>
          </w:tcPr>
          <w:p w14:paraId="0A81F70C"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tcBorders>
            <w:vAlign w:val="center"/>
          </w:tcPr>
          <w:p w14:paraId="36EF35AA"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tcBorders>
            <w:vAlign w:val="center"/>
          </w:tcPr>
          <w:p w14:paraId="11EA9E57"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2B6C8C89" w14:textId="77777777" w:rsidTr="00BD283C">
        <w:trPr>
          <w:trHeight w:val="417"/>
        </w:trPr>
        <w:tc>
          <w:tcPr>
            <w:tcW w:w="3613" w:type="dxa"/>
            <w:tcBorders>
              <w:top w:val="dashed" w:sz="4" w:space="0" w:color="auto"/>
              <w:bottom w:val="double" w:sz="4" w:space="0" w:color="auto"/>
            </w:tcBorders>
            <w:vAlign w:val="center"/>
          </w:tcPr>
          <w:p w14:paraId="71A0F3C9"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r w:rsidRPr="0047682F">
              <w:rPr>
                <w:rFonts w:asciiTheme="minorEastAsia" w:eastAsiaTheme="minorEastAsia" w:hAnsiTheme="minorEastAsia" w:hint="eastAsia"/>
                <w:color w:val="000000"/>
                <w:spacing w:val="0"/>
                <w:lang w:eastAsia="zh-CN"/>
              </w:rPr>
              <w:t>小　　　計</w:t>
            </w:r>
          </w:p>
        </w:tc>
        <w:tc>
          <w:tcPr>
            <w:tcW w:w="1701" w:type="dxa"/>
            <w:tcBorders>
              <w:top w:val="dashed" w:sz="4" w:space="0" w:color="auto"/>
              <w:bottom w:val="double" w:sz="4" w:space="0" w:color="auto"/>
              <w:right w:val="dashed" w:sz="4" w:space="0" w:color="auto"/>
            </w:tcBorders>
            <w:vAlign w:val="center"/>
          </w:tcPr>
          <w:p w14:paraId="46B5650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ouble" w:sz="4" w:space="0" w:color="auto"/>
              <w:right w:val="dashed" w:sz="4" w:space="0" w:color="auto"/>
            </w:tcBorders>
            <w:vAlign w:val="center"/>
          </w:tcPr>
          <w:p w14:paraId="37F16C86"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701" w:type="dxa"/>
            <w:tcBorders>
              <w:top w:val="dashed" w:sz="4" w:space="0" w:color="auto"/>
              <w:left w:val="dashed" w:sz="4" w:space="0" w:color="auto"/>
              <w:bottom w:val="double" w:sz="4" w:space="0" w:color="auto"/>
            </w:tcBorders>
            <w:vAlign w:val="center"/>
          </w:tcPr>
          <w:p w14:paraId="43DD263F" w14:textId="77777777" w:rsidR="00BD283C" w:rsidRPr="0047682F" w:rsidRDefault="00BD283C" w:rsidP="00BD283C">
            <w:pPr>
              <w:pStyle w:val="a3"/>
              <w:spacing w:line="15" w:lineRule="atLeast"/>
              <w:jc w:val="right"/>
              <w:rPr>
                <w:rFonts w:asciiTheme="minorEastAsia" w:eastAsiaTheme="minorEastAsia" w:hAnsiTheme="minorEastAsia"/>
                <w:color w:val="000000"/>
                <w:spacing w:val="0"/>
                <w:lang w:eastAsia="zh-CN"/>
              </w:rPr>
            </w:pPr>
          </w:p>
        </w:tc>
        <w:tc>
          <w:tcPr>
            <w:tcW w:w="1594" w:type="dxa"/>
            <w:tcBorders>
              <w:top w:val="dashed" w:sz="4" w:space="0" w:color="auto"/>
              <w:bottom w:val="double" w:sz="4" w:space="0" w:color="auto"/>
            </w:tcBorders>
            <w:vAlign w:val="center"/>
          </w:tcPr>
          <w:p w14:paraId="1611295D" w14:textId="77777777" w:rsidR="00BD283C" w:rsidRPr="0047682F" w:rsidRDefault="00BD283C" w:rsidP="00BD283C">
            <w:pPr>
              <w:pStyle w:val="a3"/>
              <w:spacing w:line="15" w:lineRule="atLeast"/>
              <w:jc w:val="center"/>
              <w:rPr>
                <w:rFonts w:asciiTheme="minorEastAsia" w:eastAsiaTheme="minorEastAsia" w:hAnsiTheme="minorEastAsia"/>
                <w:color w:val="000000"/>
                <w:spacing w:val="0"/>
                <w:lang w:eastAsia="zh-CN"/>
              </w:rPr>
            </w:pPr>
          </w:p>
        </w:tc>
      </w:tr>
      <w:tr w:rsidR="00BD283C" w:rsidRPr="0047682F" w14:paraId="35293000" w14:textId="77777777" w:rsidTr="00BD283C">
        <w:trPr>
          <w:trHeight w:val="417"/>
        </w:trPr>
        <w:tc>
          <w:tcPr>
            <w:tcW w:w="3613" w:type="dxa"/>
            <w:tcBorders>
              <w:top w:val="double" w:sz="4" w:space="0" w:color="auto"/>
            </w:tcBorders>
            <w:vAlign w:val="center"/>
          </w:tcPr>
          <w:p w14:paraId="7E581CA3" w14:textId="77777777" w:rsidR="00BD283C" w:rsidRPr="0047682F" w:rsidRDefault="00BD283C" w:rsidP="00BD283C">
            <w:pPr>
              <w:pStyle w:val="a3"/>
              <w:spacing w:line="15" w:lineRule="atLeast"/>
              <w:jc w:val="center"/>
              <w:rPr>
                <w:rFonts w:asciiTheme="minorEastAsia" w:eastAsiaTheme="minorEastAsia" w:hAnsiTheme="minorEastAsia"/>
                <w:b/>
                <w:color w:val="000000"/>
                <w:spacing w:val="0"/>
                <w:lang w:eastAsia="zh-CN"/>
              </w:rPr>
            </w:pPr>
            <w:r w:rsidRPr="0047682F">
              <w:rPr>
                <w:rFonts w:asciiTheme="minorEastAsia" w:eastAsiaTheme="minorEastAsia" w:hAnsiTheme="minorEastAsia" w:hint="eastAsia"/>
                <w:b/>
                <w:color w:val="000000"/>
                <w:spacing w:val="0"/>
                <w:lang w:eastAsia="zh-CN"/>
              </w:rPr>
              <w:t>合　　　計</w:t>
            </w:r>
          </w:p>
        </w:tc>
        <w:tc>
          <w:tcPr>
            <w:tcW w:w="1701" w:type="dxa"/>
            <w:tcBorders>
              <w:top w:val="double" w:sz="4" w:space="0" w:color="auto"/>
              <w:right w:val="dashed" w:sz="4" w:space="0" w:color="auto"/>
            </w:tcBorders>
            <w:vAlign w:val="center"/>
          </w:tcPr>
          <w:p w14:paraId="154F9440" w14:textId="77777777" w:rsidR="00BD283C" w:rsidRPr="0047682F" w:rsidRDefault="00BD283C" w:rsidP="00BD283C">
            <w:pPr>
              <w:pStyle w:val="a3"/>
              <w:spacing w:line="15" w:lineRule="atLeast"/>
              <w:jc w:val="right"/>
              <w:rPr>
                <w:rFonts w:asciiTheme="minorEastAsia" w:eastAsiaTheme="minorEastAsia" w:hAnsiTheme="minorEastAsia"/>
                <w:b/>
                <w:color w:val="000000"/>
                <w:spacing w:val="0"/>
                <w:lang w:eastAsia="zh-CN"/>
              </w:rPr>
            </w:pPr>
          </w:p>
        </w:tc>
        <w:tc>
          <w:tcPr>
            <w:tcW w:w="1701" w:type="dxa"/>
            <w:tcBorders>
              <w:top w:val="double" w:sz="4" w:space="0" w:color="auto"/>
              <w:left w:val="dashed" w:sz="4" w:space="0" w:color="auto"/>
              <w:right w:val="dashed" w:sz="4" w:space="0" w:color="auto"/>
            </w:tcBorders>
            <w:vAlign w:val="center"/>
          </w:tcPr>
          <w:p w14:paraId="28F7189E" w14:textId="77777777" w:rsidR="00BD283C" w:rsidRPr="0047682F" w:rsidRDefault="00BD283C" w:rsidP="00BD283C">
            <w:pPr>
              <w:pStyle w:val="a3"/>
              <w:spacing w:line="15" w:lineRule="atLeast"/>
              <w:jc w:val="right"/>
              <w:rPr>
                <w:rFonts w:asciiTheme="minorEastAsia" w:eastAsiaTheme="minorEastAsia" w:hAnsiTheme="minorEastAsia"/>
                <w:b/>
                <w:color w:val="000000"/>
                <w:spacing w:val="0"/>
                <w:lang w:eastAsia="zh-CN"/>
              </w:rPr>
            </w:pPr>
          </w:p>
        </w:tc>
        <w:tc>
          <w:tcPr>
            <w:tcW w:w="1701" w:type="dxa"/>
            <w:tcBorders>
              <w:top w:val="double" w:sz="4" w:space="0" w:color="auto"/>
              <w:left w:val="dashed" w:sz="4" w:space="0" w:color="auto"/>
            </w:tcBorders>
            <w:vAlign w:val="center"/>
          </w:tcPr>
          <w:p w14:paraId="2A78362C" w14:textId="77777777" w:rsidR="00BD283C" w:rsidRPr="0047682F" w:rsidRDefault="00BD283C" w:rsidP="00BD283C">
            <w:pPr>
              <w:pStyle w:val="a3"/>
              <w:spacing w:line="15" w:lineRule="atLeast"/>
              <w:jc w:val="right"/>
              <w:rPr>
                <w:rFonts w:asciiTheme="minorEastAsia" w:eastAsiaTheme="minorEastAsia" w:hAnsiTheme="minorEastAsia"/>
                <w:b/>
                <w:color w:val="000000"/>
                <w:spacing w:val="0"/>
                <w:lang w:eastAsia="zh-CN"/>
              </w:rPr>
            </w:pPr>
          </w:p>
        </w:tc>
        <w:tc>
          <w:tcPr>
            <w:tcW w:w="1594" w:type="dxa"/>
            <w:tcBorders>
              <w:top w:val="double" w:sz="4" w:space="0" w:color="auto"/>
            </w:tcBorders>
            <w:vAlign w:val="center"/>
          </w:tcPr>
          <w:p w14:paraId="60C3087B" w14:textId="77777777" w:rsidR="00BD283C" w:rsidRPr="0047682F" w:rsidRDefault="00BD283C" w:rsidP="00BD283C">
            <w:pPr>
              <w:pStyle w:val="a3"/>
              <w:spacing w:line="15" w:lineRule="atLeast"/>
              <w:jc w:val="center"/>
              <w:rPr>
                <w:rFonts w:asciiTheme="minorEastAsia" w:eastAsiaTheme="minorEastAsia" w:hAnsiTheme="minorEastAsia"/>
                <w:b/>
                <w:color w:val="000000"/>
                <w:spacing w:val="0"/>
                <w:lang w:eastAsia="zh-CN"/>
              </w:rPr>
            </w:pPr>
          </w:p>
        </w:tc>
      </w:tr>
    </w:tbl>
    <w:p w14:paraId="08233743" w14:textId="1CA27B2F" w:rsidR="00BD283C" w:rsidRPr="0047682F" w:rsidRDefault="00BD283C" w:rsidP="008B30C9">
      <w:pPr>
        <w:pStyle w:val="a3"/>
        <w:spacing w:line="15" w:lineRule="atLeast"/>
        <w:ind w:leftChars="100" w:left="210"/>
        <w:rPr>
          <w:rFonts w:asciiTheme="minorEastAsia" w:eastAsiaTheme="minorEastAsia" w:hAnsiTheme="minorEastAsia"/>
          <w:color w:val="000000"/>
          <w:spacing w:val="0"/>
        </w:rPr>
      </w:pPr>
      <w:r w:rsidRPr="0047682F">
        <w:rPr>
          <w:rFonts w:asciiTheme="minorEastAsia" w:eastAsiaTheme="minorEastAsia" w:hAnsiTheme="minorEastAsia" w:hint="eastAsia"/>
          <w:color w:val="000000"/>
          <w:spacing w:val="0"/>
          <w:lang w:eastAsia="zh-CN"/>
        </w:rPr>
        <w:t>（注</w:t>
      </w:r>
      <w:r w:rsidRPr="0047682F">
        <w:rPr>
          <w:rFonts w:asciiTheme="minorEastAsia" w:eastAsiaTheme="minorEastAsia" w:hAnsiTheme="minorEastAsia"/>
          <w:color w:val="000000"/>
          <w:spacing w:val="0"/>
          <w:lang w:eastAsia="zh-CN"/>
        </w:rPr>
        <w:t>1）</w:t>
      </w:r>
      <w:r w:rsidR="002C635B">
        <w:rPr>
          <w:rFonts w:asciiTheme="minorEastAsia" w:eastAsiaTheme="minorEastAsia" w:hAnsiTheme="minorEastAsia" w:hint="eastAsia"/>
          <w:color w:val="000000"/>
          <w:spacing w:val="0"/>
        </w:rPr>
        <w:t>本事務局</w:t>
      </w:r>
      <w:r w:rsidRPr="0047682F">
        <w:rPr>
          <w:rFonts w:asciiTheme="minorEastAsia" w:eastAsiaTheme="minorEastAsia" w:hAnsiTheme="minorEastAsia"/>
          <w:color w:val="000000"/>
          <w:spacing w:val="0"/>
        </w:rPr>
        <w:t>からの指示等による当該の経費についてのみ記載すること。</w:t>
      </w:r>
    </w:p>
    <w:p w14:paraId="4A0BAEDA" w14:textId="77777777" w:rsidR="00BD283C" w:rsidRPr="0047682F" w:rsidRDefault="00BD283C" w:rsidP="008B30C9">
      <w:pPr>
        <w:pStyle w:val="a3"/>
        <w:spacing w:line="15" w:lineRule="atLeast"/>
        <w:ind w:leftChars="100" w:left="210"/>
        <w:rPr>
          <w:rFonts w:asciiTheme="minorEastAsia" w:eastAsia="SimSun" w:hAnsiTheme="minorEastAsia"/>
          <w:color w:val="000000"/>
          <w:spacing w:val="0"/>
          <w:lang w:eastAsia="zh-CN"/>
        </w:rPr>
      </w:pPr>
      <w:r w:rsidRPr="0047682F">
        <w:rPr>
          <w:rFonts w:asciiTheme="minorEastAsia" w:eastAsiaTheme="minorEastAsia" w:hAnsiTheme="minorEastAsia" w:hint="eastAsia"/>
          <w:color w:val="000000"/>
          <w:spacing w:val="0"/>
          <w:lang w:eastAsia="zh-CN"/>
        </w:rPr>
        <w:t>（注</w:t>
      </w:r>
      <w:r w:rsidRPr="0047682F">
        <w:rPr>
          <w:rFonts w:asciiTheme="minorEastAsia" w:eastAsiaTheme="minorEastAsia" w:hAnsiTheme="minorEastAsia"/>
          <w:color w:val="000000"/>
          <w:spacing w:val="0"/>
          <w:lang w:eastAsia="zh-CN"/>
        </w:rPr>
        <w:t>2）記載欄が足りない場合は適宜行の追加または挿入をして記載すること。</w:t>
      </w:r>
    </w:p>
    <w:p w14:paraId="3D3FACCC" w14:textId="77777777" w:rsidR="00BD283C" w:rsidRPr="0047682F" w:rsidRDefault="00BD283C" w:rsidP="008B30C9">
      <w:pPr>
        <w:pStyle w:val="a3"/>
        <w:spacing w:line="15" w:lineRule="atLeast"/>
        <w:ind w:leftChars="100" w:left="210"/>
        <w:rPr>
          <w:rFonts w:asciiTheme="minorEastAsia" w:eastAsia="SimSun" w:hAnsiTheme="minorEastAsia"/>
          <w:color w:val="000000"/>
          <w:spacing w:val="0"/>
        </w:rPr>
      </w:pPr>
    </w:p>
    <w:p w14:paraId="194635CA" w14:textId="77777777" w:rsidR="008222C8" w:rsidRPr="0047682F" w:rsidRDefault="008222C8">
      <w:pPr>
        <w:widowControl/>
        <w:jc w:val="left"/>
        <w:rPr>
          <w:rFonts w:cs="ＭＳ 明朝"/>
          <w:color w:val="000000"/>
          <w:kern w:val="0"/>
          <w:szCs w:val="21"/>
        </w:rPr>
      </w:pPr>
      <w:r w:rsidRPr="0047682F">
        <w:rPr>
          <w:color w:val="000000"/>
        </w:rPr>
        <w:br w:type="page"/>
      </w:r>
    </w:p>
    <w:p w14:paraId="2666549C" w14:textId="51F01D4E" w:rsidR="00BD283C" w:rsidRPr="0047682F" w:rsidRDefault="00BD283C" w:rsidP="0012594C">
      <w:pPr>
        <w:pStyle w:val="a3"/>
        <w:spacing w:line="15" w:lineRule="atLeast"/>
        <w:ind w:left="210" w:hangingChars="100" w:hanging="210"/>
        <w:rPr>
          <w:color w:val="000000"/>
          <w:spacing w:val="0"/>
          <w:lang w:eastAsia="zh-TW"/>
        </w:rPr>
      </w:pPr>
      <w:r w:rsidRPr="0047682F">
        <w:rPr>
          <w:rFonts w:hint="eastAsia"/>
          <w:color w:val="000000"/>
          <w:spacing w:val="0"/>
          <w:lang w:eastAsia="zh-TW"/>
        </w:rPr>
        <w:lastRenderedPageBreak/>
        <w:t>（様式第１</w:t>
      </w:r>
      <w:r w:rsidR="00372CE0">
        <w:rPr>
          <w:rFonts w:hint="eastAsia"/>
          <w:color w:val="000000"/>
          <w:spacing w:val="0"/>
          <w:lang w:eastAsia="zh-TW"/>
        </w:rPr>
        <w:t>６</w:t>
      </w:r>
      <w:r w:rsidRPr="0047682F">
        <w:rPr>
          <w:rFonts w:hint="eastAsia"/>
          <w:color w:val="000000"/>
          <w:spacing w:val="0"/>
          <w:lang w:eastAsia="zh-TW"/>
        </w:rPr>
        <w:t>）</w:t>
      </w:r>
    </w:p>
    <w:p w14:paraId="0841E7B5"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352AA5CF" w14:textId="730B66F1" w:rsidR="00BD283C" w:rsidRPr="0047682F" w:rsidRDefault="00DB1111" w:rsidP="008B30C9">
      <w:pPr>
        <w:pStyle w:val="a3"/>
        <w:spacing w:line="15" w:lineRule="atLeast"/>
        <w:ind w:right="428"/>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4027B956" w14:textId="47A08D02" w:rsidR="00BD283C" w:rsidRPr="0047682F" w:rsidRDefault="0077188C" w:rsidP="008B30C9">
      <w:pPr>
        <w:pStyle w:val="a3"/>
        <w:spacing w:line="15" w:lineRule="atLeast"/>
        <w:ind w:firstLineChars="100" w:firstLine="212"/>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4EFDE87D" w14:textId="49D81852" w:rsidR="00BD283C" w:rsidRPr="0047682F" w:rsidRDefault="0077188C" w:rsidP="008B30C9">
      <w:pPr>
        <w:pStyle w:val="a3"/>
        <w:spacing w:line="15" w:lineRule="atLeast"/>
        <w:ind w:firstLineChars="100" w:firstLine="214"/>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43BFC2A4" w14:textId="77777777" w:rsidR="009B30E2" w:rsidRPr="0047682F" w:rsidRDefault="009B30E2" w:rsidP="009B30E2">
      <w:pPr>
        <w:pStyle w:val="a3"/>
        <w:spacing w:line="15" w:lineRule="atLeast"/>
        <w:ind w:firstLineChars="200" w:firstLine="428"/>
        <w:rPr>
          <w:rFonts w:ascii="ＭＳ 明朝" w:hAnsi="ＭＳ 明朝"/>
          <w:color w:val="000000"/>
        </w:rPr>
      </w:pPr>
    </w:p>
    <w:p w14:paraId="2E9AEB77" w14:textId="1572635C"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0847FE90"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4CFD94FB"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16A77451" w14:textId="77777777" w:rsidR="00BD283C" w:rsidRPr="0047682F" w:rsidRDefault="00BD283C" w:rsidP="00E80154">
      <w:pPr>
        <w:pStyle w:val="a3"/>
        <w:spacing w:line="15" w:lineRule="atLeast"/>
        <w:rPr>
          <w:rFonts w:ascii="ＭＳ 明朝" w:hAnsi="ＭＳ 明朝"/>
        </w:rPr>
      </w:pPr>
    </w:p>
    <w:p w14:paraId="3125F8BB" w14:textId="77777777" w:rsidR="00BD283C" w:rsidRPr="0047682F" w:rsidRDefault="00BD283C" w:rsidP="00E80154">
      <w:pPr>
        <w:pStyle w:val="a3"/>
        <w:spacing w:line="15" w:lineRule="atLeast"/>
        <w:rPr>
          <w:rFonts w:ascii="ＭＳ 明朝" w:hAnsi="ＭＳ 明朝"/>
        </w:rPr>
      </w:pPr>
    </w:p>
    <w:p w14:paraId="18C3E558" w14:textId="18BF197A" w:rsidR="00BD283C" w:rsidRPr="005119A2" w:rsidRDefault="0077188C" w:rsidP="00BD283C">
      <w:pPr>
        <w:pStyle w:val="af9"/>
        <w:ind w:right="181"/>
        <w:jc w:val="center"/>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spacing w:val="-2"/>
        </w:rPr>
        <w:t>事業</w:t>
      </w:r>
      <w:r w:rsidR="00BD283C" w:rsidRPr="005119A2">
        <w:rPr>
          <w:rFonts w:hint="eastAsia"/>
          <w:spacing w:val="-2"/>
        </w:rPr>
        <w:t>による収入内訳書</w:t>
      </w:r>
    </w:p>
    <w:p w14:paraId="2E42186B" w14:textId="77777777" w:rsidR="00BD283C" w:rsidRPr="005119A2" w:rsidRDefault="00BD283C" w:rsidP="00BD283C">
      <w:pPr>
        <w:pStyle w:val="af9"/>
        <w:rPr>
          <w:sz w:val="20"/>
        </w:rPr>
      </w:pPr>
    </w:p>
    <w:p w14:paraId="38AF843B" w14:textId="77777777" w:rsidR="00BD283C" w:rsidRPr="005119A2" w:rsidRDefault="00BD283C" w:rsidP="00BD283C">
      <w:pPr>
        <w:pStyle w:val="af9"/>
        <w:spacing w:before="3"/>
        <w:rPr>
          <w:sz w:val="15"/>
        </w:rPr>
      </w:pPr>
    </w:p>
    <w:p w14:paraId="4070B096" w14:textId="1FF39969" w:rsidR="00BD283C" w:rsidRPr="0047682F" w:rsidRDefault="0077188C" w:rsidP="005119A2">
      <w:pPr>
        <w:pStyle w:val="af9"/>
        <w:spacing w:line="321" w:lineRule="auto"/>
        <w:ind w:left="709" w:right="992" w:firstLine="142"/>
        <w:jc w:val="both"/>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47682F">
        <w:rPr>
          <w:rFonts w:cs="ＭＳ ゴシック" w:hint="eastAsia"/>
          <w:color w:val="000000"/>
        </w:rPr>
        <w:t>交付規程</w:t>
      </w:r>
      <w:r w:rsidR="00891290" w:rsidRPr="0047682F">
        <w:rPr>
          <w:rFonts w:hint="eastAsia"/>
          <w:color w:val="000000"/>
        </w:rPr>
        <w:t>（以下「交付規程」という。）</w:t>
      </w:r>
      <w:r w:rsidR="00BD283C" w:rsidRPr="0047682F">
        <w:rPr>
          <w:spacing w:val="-2"/>
        </w:rPr>
        <w:t>第</w:t>
      </w:r>
      <w:r w:rsidR="005961CF">
        <w:rPr>
          <w:rFonts w:hint="eastAsia"/>
          <w:spacing w:val="-2"/>
        </w:rPr>
        <w:t>６</w:t>
      </w:r>
      <w:r w:rsidR="00BD283C" w:rsidRPr="0047682F">
        <w:rPr>
          <w:spacing w:val="-2"/>
        </w:rPr>
        <w:t>条第</w:t>
      </w:r>
      <w:r w:rsidR="00BD283C" w:rsidRPr="0047682F">
        <w:rPr>
          <w:rFonts w:hint="eastAsia"/>
          <w:spacing w:val="-2"/>
        </w:rPr>
        <w:t>１１号</w:t>
      </w:r>
      <w:r w:rsidR="00BD283C" w:rsidRPr="0047682F">
        <w:rPr>
          <w:spacing w:val="-2"/>
        </w:rPr>
        <w:t>の規定に基づき、</w:t>
      </w:r>
      <w:r w:rsidR="00BD283C" w:rsidRPr="0047682F">
        <w:rPr>
          <w:rFonts w:hint="eastAsia"/>
          <w:spacing w:val="-2"/>
        </w:rPr>
        <w:t>補助対象設備、機器類の利用により収入が生じましたので、下記内容にて報告いたします。</w:t>
      </w:r>
    </w:p>
    <w:p w14:paraId="3E334C93" w14:textId="77777777" w:rsidR="00BD283C" w:rsidRPr="0047682F" w:rsidRDefault="00BD283C" w:rsidP="00BD283C">
      <w:pPr>
        <w:pStyle w:val="af9"/>
        <w:rPr>
          <w:sz w:val="28"/>
        </w:rPr>
      </w:pPr>
    </w:p>
    <w:p w14:paraId="510D7453" w14:textId="77777777" w:rsidR="00BD283C" w:rsidRPr="0047682F" w:rsidRDefault="00BD283C" w:rsidP="00BD283C">
      <w:pPr>
        <w:pStyle w:val="af9"/>
        <w:spacing w:before="1"/>
        <w:ind w:right="186"/>
        <w:jc w:val="center"/>
      </w:pPr>
      <w:r w:rsidRPr="0047682F">
        <w:t>記</w:t>
      </w:r>
    </w:p>
    <w:p w14:paraId="0C347497" w14:textId="77777777" w:rsidR="00BD283C" w:rsidRPr="0047682F" w:rsidRDefault="00BD283C" w:rsidP="00BD283C">
      <w:pPr>
        <w:pStyle w:val="af9"/>
        <w:rPr>
          <w:sz w:val="20"/>
        </w:rPr>
      </w:pPr>
    </w:p>
    <w:p w14:paraId="53696F90" w14:textId="77777777" w:rsidR="00BD283C" w:rsidRPr="0047682F" w:rsidRDefault="00BD283C" w:rsidP="00BD283C">
      <w:pPr>
        <w:pStyle w:val="af9"/>
        <w:spacing w:before="2"/>
        <w:rPr>
          <w:sz w:val="15"/>
        </w:rPr>
      </w:pPr>
    </w:p>
    <w:p w14:paraId="0EE9D5AF" w14:textId="77777777" w:rsidR="00BD283C" w:rsidRPr="0047682F" w:rsidRDefault="00BD283C" w:rsidP="00BD283C">
      <w:pPr>
        <w:pStyle w:val="af9"/>
        <w:ind w:left="492"/>
      </w:pPr>
      <w:r w:rsidRPr="0047682F">
        <w:rPr>
          <w:spacing w:val="-4"/>
        </w:rPr>
        <w:t>１．</w:t>
      </w:r>
      <w:r w:rsidRPr="0047682F">
        <w:rPr>
          <w:rFonts w:hint="eastAsia"/>
          <w:spacing w:val="-4"/>
        </w:rPr>
        <w:t>収入が生じた補助対象設備、機器類の名称</w:t>
      </w:r>
    </w:p>
    <w:p w14:paraId="3BB76368" w14:textId="77777777" w:rsidR="00BD283C" w:rsidRPr="0047682F" w:rsidRDefault="00BD283C" w:rsidP="00BD283C">
      <w:pPr>
        <w:pStyle w:val="af9"/>
        <w:rPr>
          <w:sz w:val="20"/>
        </w:rPr>
      </w:pPr>
    </w:p>
    <w:p w14:paraId="056D558A" w14:textId="77777777" w:rsidR="00BD283C" w:rsidRPr="0047682F" w:rsidRDefault="00BD283C" w:rsidP="00BD283C">
      <w:pPr>
        <w:pStyle w:val="af9"/>
        <w:spacing w:before="2"/>
        <w:rPr>
          <w:sz w:val="15"/>
        </w:rPr>
      </w:pPr>
    </w:p>
    <w:p w14:paraId="4E7750EB" w14:textId="77777777" w:rsidR="00BD283C" w:rsidRPr="0047682F" w:rsidRDefault="00BD283C" w:rsidP="00BD283C">
      <w:pPr>
        <w:pStyle w:val="af9"/>
        <w:spacing w:before="1" w:line="0" w:lineRule="atLeast"/>
        <w:ind w:left="493" w:right="6878"/>
        <w:rPr>
          <w:spacing w:val="-2"/>
        </w:rPr>
      </w:pPr>
      <w:r w:rsidRPr="0047682F">
        <w:rPr>
          <w:spacing w:val="-2"/>
        </w:rPr>
        <w:t>２．</w:t>
      </w:r>
      <w:r w:rsidRPr="0047682F">
        <w:rPr>
          <w:rFonts w:hint="eastAsia"/>
          <w:spacing w:val="-2"/>
        </w:rPr>
        <w:t>収入が生じた原因</w:t>
      </w:r>
    </w:p>
    <w:p w14:paraId="526833A4" w14:textId="77777777" w:rsidR="00BD283C" w:rsidRPr="0047682F" w:rsidRDefault="00BD283C" w:rsidP="00BD283C">
      <w:pPr>
        <w:pStyle w:val="af9"/>
        <w:rPr>
          <w:sz w:val="20"/>
        </w:rPr>
      </w:pPr>
    </w:p>
    <w:p w14:paraId="0292067B" w14:textId="77777777" w:rsidR="00BD283C" w:rsidRPr="0047682F" w:rsidRDefault="00BD283C" w:rsidP="00BD283C">
      <w:pPr>
        <w:pStyle w:val="af9"/>
        <w:spacing w:before="2"/>
        <w:rPr>
          <w:sz w:val="15"/>
        </w:rPr>
      </w:pPr>
    </w:p>
    <w:p w14:paraId="370F3F60" w14:textId="77777777" w:rsidR="00BD283C" w:rsidRPr="0047682F" w:rsidRDefault="00BD283C" w:rsidP="00BD283C">
      <w:pPr>
        <w:pStyle w:val="af9"/>
        <w:spacing w:before="1" w:line="0" w:lineRule="atLeast"/>
        <w:ind w:left="493" w:right="6878"/>
        <w:rPr>
          <w:spacing w:val="-2"/>
        </w:rPr>
      </w:pPr>
      <w:r w:rsidRPr="0047682F">
        <w:rPr>
          <w:spacing w:val="-2"/>
        </w:rPr>
        <w:t>３．</w:t>
      </w:r>
      <w:r w:rsidRPr="0047682F">
        <w:rPr>
          <w:rFonts w:hint="eastAsia"/>
          <w:spacing w:val="-2"/>
        </w:rPr>
        <w:t>実績報告までに生じた収入額</w:t>
      </w:r>
    </w:p>
    <w:p w14:paraId="5EFF2389" w14:textId="77777777" w:rsidR="00BD283C" w:rsidRPr="0047682F" w:rsidRDefault="00BD283C" w:rsidP="00BD283C">
      <w:pPr>
        <w:pStyle w:val="af9"/>
        <w:rPr>
          <w:sz w:val="20"/>
        </w:rPr>
      </w:pPr>
    </w:p>
    <w:p w14:paraId="7D03318E" w14:textId="77777777" w:rsidR="00BD283C" w:rsidRPr="0047682F" w:rsidRDefault="00BD283C" w:rsidP="00BD283C">
      <w:pPr>
        <w:pStyle w:val="af9"/>
        <w:spacing w:before="2"/>
        <w:rPr>
          <w:sz w:val="15"/>
        </w:rPr>
      </w:pPr>
    </w:p>
    <w:p w14:paraId="7E911F46" w14:textId="77777777" w:rsidR="00BD283C" w:rsidRPr="0047682F" w:rsidRDefault="00BD283C" w:rsidP="00BD283C">
      <w:pPr>
        <w:pStyle w:val="af9"/>
        <w:spacing w:before="91" w:line="643" w:lineRule="auto"/>
        <w:ind w:left="492" w:right="8137"/>
        <w:rPr>
          <w:spacing w:val="-2"/>
        </w:rPr>
      </w:pPr>
      <w:r w:rsidRPr="0047682F">
        <w:rPr>
          <w:rFonts w:hint="eastAsia"/>
          <w:spacing w:val="-2"/>
        </w:rPr>
        <w:t>４</w:t>
      </w:r>
      <w:r w:rsidRPr="0047682F">
        <w:rPr>
          <w:spacing w:val="-2"/>
        </w:rPr>
        <w:t>．同上の算出</w:t>
      </w:r>
      <w:r w:rsidRPr="0047682F">
        <w:rPr>
          <w:rFonts w:hint="eastAsia"/>
          <w:spacing w:val="-2"/>
        </w:rPr>
        <w:t>根拠</w:t>
      </w:r>
    </w:p>
    <w:p w14:paraId="2069C907" w14:textId="77777777" w:rsidR="00BD283C" w:rsidRPr="0047682F" w:rsidRDefault="00BD283C" w:rsidP="00BD283C">
      <w:pPr>
        <w:pStyle w:val="af9"/>
        <w:ind w:right="184"/>
        <w:rPr>
          <w:sz w:val="18"/>
          <w:szCs w:val="18"/>
        </w:rPr>
      </w:pPr>
    </w:p>
    <w:p w14:paraId="2FA4F8EB" w14:textId="77777777" w:rsidR="008222C8" w:rsidRPr="0047682F" w:rsidRDefault="008222C8">
      <w:pPr>
        <w:widowControl/>
        <w:jc w:val="left"/>
        <w:rPr>
          <w:rFonts w:cs="ＭＳ 明朝"/>
          <w:color w:val="000000"/>
          <w:kern w:val="0"/>
          <w:szCs w:val="21"/>
        </w:rPr>
      </w:pPr>
      <w:r w:rsidRPr="0047682F">
        <w:rPr>
          <w:color w:val="000000"/>
        </w:rPr>
        <w:br w:type="page"/>
      </w:r>
    </w:p>
    <w:p w14:paraId="44F9EE7D" w14:textId="2F222486" w:rsidR="00BD283C" w:rsidRPr="0047682F" w:rsidRDefault="00BD283C" w:rsidP="0012594C">
      <w:pPr>
        <w:pStyle w:val="a3"/>
        <w:spacing w:line="15" w:lineRule="atLeast"/>
        <w:ind w:left="210" w:hangingChars="100" w:hanging="210"/>
        <w:rPr>
          <w:rFonts w:eastAsia="SimSun"/>
          <w:color w:val="000000"/>
          <w:spacing w:val="0"/>
          <w:lang w:eastAsia="zh-CN"/>
        </w:rPr>
      </w:pPr>
      <w:r w:rsidRPr="0047682F">
        <w:rPr>
          <w:rFonts w:hint="eastAsia"/>
          <w:color w:val="000000"/>
          <w:spacing w:val="0"/>
        </w:rPr>
        <w:lastRenderedPageBreak/>
        <w:t>（様式第１</w:t>
      </w:r>
      <w:r w:rsidR="00F435AC">
        <w:rPr>
          <w:rFonts w:hint="eastAsia"/>
          <w:color w:val="000000"/>
          <w:spacing w:val="0"/>
        </w:rPr>
        <w:t>７</w:t>
      </w:r>
      <w:r w:rsidRPr="0047682F">
        <w:rPr>
          <w:rFonts w:hint="eastAsia"/>
          <w:color w:val="000000"/>
          <w:spacing w:val="0"/>
        </w:rPr>
        <w:t>）</w:t>
      </w:r>
    </w:p>
    <w:p w14:paraId="439687C6" w14:textId="77777777" w:rsidR="00DB1111" w:rsidRPr="0047682F" w:rsidRDefault="00DB1111" w:rsidP="0012594C">
      <w:pPr>
        <w:pStyle w:val="a3"/>
        <w:spacing w:line="15" w:lineRule="atLeast"/>
        <w:ind w:right="425"/>
        <w:jc w:val="right"/>
        <w:rPr>
          <w:color w:val="000000"/>
          <w:spacing w:val="0"/>
          <w:lang w:eastAsia="zh-CN"/>
        </w:rPr>
      </w:pPr>
      <w:r w:rsidRPr="0047682F">
        <w:rPr>
          <w:rFonts w:ascii="ＭＳ 明朝" w:hAnsi="ＭＳ 明朝" w:hint="eastAsia"/>
          <w:color w:val="000000"/>
          <w:lang w:eastAsia="zh-TW"/>
        </w:rPr>
        <w:t xml:space="preserve">文書番号　</w:t>
      </w:r>
      <w:r w:rsidRPr="0047682F">
        <w:rPr>
          <w:rFonts w:ascii="ＭＳ 明朝" w:hAnsi="ＭＳ 明朝" w:hint="eastAsia"/>
          <w:color w:val="000000"/>
          <w:lang w:eastAsia="zh-CN"/>
        </w:rPr>
        <w:t>第</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号</w:t>
      </w:r>
    </w:p>
    <w:p w14:paraId="63073A49" w14:textId="53F635CB" w:rsidR="00BD283C" w:rsidRPr="0047682F" w:rsidRDefault="00DB1111" w:rsidP="008B30C9">
      <w:pPr>
        <w:pStyle w:val="a3"/>
        <w:spacing w:line="15" w:lineRule="atLeast"/>
        <w:ind w:right="428"/>
        <w:jc w:val="right"/>
        <w:rPr>
          <w:color w:val="000000"/>
          <w:spacing w:val="0"/>
          <w:lang w:eastAsia="zh-TW"/>
        </w:rPr>
      </w:pPr>
      <w:r w:rsidRPr="0047682F">
        <w:rPr>
          <w:rFonts w:ascii="ＭＳ 明朝" w:hAnsi="ＭＳ 明朝" w:hint="eastAsia"/>
          <w:color w:val="000000"/>
          <w:lang w:eastAsia="zh-CN"/>
        </w:rPr>
        <w:t>令和</w:t>
      </w:r>
      <w:r w:rsidRPr="0047682F">
        <w:rPr>
          <w:rFonts w:ascii="ＭＳ 明朝" w:hAnsi="ＭＳ 明朝"/>
          <w:color w:val="000000"/>
          <w:lang w:eastAsia="zh-CN"/>
        </w:rPr>
        <w:t xml:space="preserve">    </w:t>
      </w:r>
      <w:r w:rsidRPr="0047682F">
        <w:rPr>
          <w:rFonts w:ascii="ＭＳ 明朝" w:hAnsi="ＭＳ 明朝" w:hint="eastAsia"/>
          <w:color w:val="000000"/>
          <w:lang w:eastAsia="zh-CN"/>
        </w:rPr>
        <w:t>年</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月</w:t>
      </w:r>
      <w:r w:rsidRPr="0047682F">
        <w:rPr>
          <w:rFonts w:ascii="ＭＳ 明朝" w:hAnsi="ＭＳ 明朝"/>
          <w:color w:val="000000"/>
          <w:spacing w:val="1"/>
          <w:lang w:eastAsia="zh-CN"/>
        </w:rPr>
        <w:t xml:space="preserve">    </w:t>
      </w:r>
      <w:r w:rsidRPr="0047682F">
        <w:rPr>
          <w:rFonts w:ascii="ＭＳ 明朝" w:hAnsi="ＭＳ 明朝" w:hint="eastAsia"/>
          <w:color w:val="000000"/>
          <w:lang w:eastAsia="zh-CN"/>
        </w:rPr>
        <w:t>日</w:t>
      </w:r>
    </w:p>
    <w:p w14:paraId="2753E5A7" w14:textId="53376411" w:rsidR="00BD283C" w:rsidRPr="0047682F" w:rsidRDefault="0077188C" w:rsidP="008B30C9">
      <w:pPr>
        <w:pStyle w:val="a3"/>
        <w:spacing w:line="15" w:lineRule="atLeast"/>
        <w:ind w:firstLineChars="100" w:firstLine="212"/>
        <w:rPr>
          <w:rFonts w:ascii="ＭＳ 明朝" w:hAnsi="ＭＳ 明朝"/>
          <w:color w:val="000000"/>
          <w:lang w:eastAsia="zh-TW"/>
        </w:rPr>
      </w:pPr>
      <w:r>
        <w:rPr>
          <w:rFonts w:ascii="ＭＳ 明朝" w:hAnsi="ＭＳ 明朝" w:hint="eastAsia"/>
          <w:color w:val="000000"/>
          <w:spacing w:val="1"/>
          <w:lang w:eastAsia="zh-TW"/>
        </w:rPr>
        <w:t>一般社団法人国際物流総合研究所</w:t>
      </w:r>
    </w:p>
    <w:p w14:paraId="589DF70E" w14:textId="50D0E6C1" w:rsidR="00BD283C" w:rsidRPr="0047682F" w:rsidRDefault="0077188C" w:rsidP="008B30C9">
      <w:pPr>
        <w:pStyle w:val="a3"/>
        <w:spacing w:line="15" w:lineRule="atLeast"/>
        <w:ind w:firstLineChars="100" w:firstLine="214"/>
        <w:rPr>
          <w:rFonts w:ascii="ＭＳ 明朝" w:hAnsi="ＭＳ 明朝"/>
          <w:color w:val="000000"/>
        </w:rPr>
      </w:pPr>
      <w:r>
        <w:rPr>
          <w:rFonts w:ascii="ＭＳ 明朝" w:hAnsi="ＭＳ 明朝" w:hint="eastAsia"/>
          <w:color w:val="000000"/>
        </w:rPr>
        <w:t>代表理事</w:t>
      </w:r>
      <w:r w:rsidR="00BD283C" w:rsidRPr="0047682F">
        <w:rPr>
          <w:rFonts w:ascii="ＭＳ 明朝" w:hAnsi="ＭＳ 明朝" w:hint="eastAsia"/>
          <w:color w:val="000000"/>
        </w:rPr>
        <w:t xml:space="preserve">　殿</w:t>
      </w:r>
    </w:p>
    <w:p w14:paraId="374943A4" w14:textId="77777777" w:rsidR="009B30E2" w:rsidRPr="0047682F" w:rsidRDefault="009B30E2" w:rsidP="009B30E2">
      <w:pPr>
        <w:pStyle w:val="a3"/>
        <w:spacing w:line="15" w:lineRule="atLeast"/>
        <w:ind w:firstLineChars="200" w:firstLine="428"/>
        <w:rPr>
          <w:rFonts w:ascii="ＭＳ 明朝" w:hAnsi="ＭＳ 明朝"/>
          <w:color w:val="000000"/>
        </w:rPr>
      </w:pPr>
    </w:p>
    <w:p w14:paraId="10B4B7FB" w14:textId="605A86B4" w:rsidR="009B30E2" w:rsidRPr="0047682F" w:rsidRDefault="009B30E2" w:rsidP="009B30E2">
      <w:pPr>
        <w:pStyle w:val="a3"/>
        <w:wordWrap/>
        <w:spacing w:line="240" w:lineRule="atLeast"/>
        <w:ind w:firstLineChars="1939" w:firstLine="4111"/>
        <w:jc w:val="left"/>
        <w:rPr>
          <w:rFonts w:ascii="ＭＳ 明朝" w:hAnsi="ＭＳ 明朝"/>
          <w:color w:val="000000" w:themeColor="text1"/>
        </w:rPr>
      </w:pPr>
      <w:r w:rsidRPr="0047682F">
        <w:rPr>
          <w:rFonts w:ascii="ＭＳ 明朝" w:hAnsi="ＭＳ 明朝"/>
          <w:color w:val="000000" w:themeColor="text1"/>
          <w:spacing w:val="1"/>
        </w:rPr>
        <w:t xml:space="preserve"> </w:t>
      </w:r>
      <w:r w:rsidRPr="0047682F">
        <w:rPr>
          <w:rFonts w:ascii="ＭＳ 明朝" w:hAnsi="ＭＳ 明朝" w:hint="eastAsia"/>
          <w:color w:val="000000" w:themeColor="text1"/>
          <w:spacing w:val="1"/>
        </w:rPr>
        <w:t xml:space="preserve">　　　　</w:t>
      </w:r>
      <w:r w:rsidRPr="0047682F">
        <w:rPr>
          <w:rFonts w:ascii="ＭＳ 明朝" w:hAnsi="ＭＳ 明朝"/>
          <w:color w:val="000000" w:themeColor="text1"/>
          <w:spacing w:val="1"/>
        </w:rPr>
        <w:t xml:space="preserve"> </w:t>
      </w:r>
      <w:r w:rsidR="00A33AB8" w:rsidRPr="0047682F">
        <w:rPr>
          <w:rFonts w:ascii="ＭＳ 明朝" w:hAnsi="ＭＳ 明朝" w:hint="eastAsia"/>
          <w:color w:val="000000" w:themeColor="text1"/>
          <w:spacing w:val="1"/>
        </w:rPr>
        <w:t>間接</w:t>
      </w:r>
      <w:r w:rsidRPr="0047682F">
        <w:rPr>
          <w:rFonts w:ascii="ＭＳ 明朝" w:hAnsi="ＭＳ 明朝" w:hint="eastAsia"/>
          <w:color w:val="000000" w:themeColor="text1"/>
          <w:spacing w:val="1"/>
        </w:rPr>
        <w:t>補助事業者</w:t>
      </w:r>
      <w:r w:rsidRPr="0047682F">
        <w:rPr>
          <w:rFonts w:ascii="ＭＳ 明朝" w:hAnsi="ＭＳ 明朝"/>
          <w:color w:val="000000" w:themeColor="text1"/>
          <w:spacing w:val="1"/>
        </w:rPr>
        <w:t xml:space="preserve"> </w:t>
      </w:r>
      <w:r w:rsidRPr="0047682F">
        <w:rPr>
          <w:rFonts w:hint="eastAsia"/>
        </w:rPr>
        <w:t>氏名</w:t>
      </w:r>
      <w:r w:rsidRPr="0047682F">
        <w:tab/>
      </w:r>
      <w:r w:rsidRPr="0047682F">
        <w:rPr>
          <w:rFonts w:hint="eastAsia"/>
        </w:rPr>
        <w:t xml:space="preserve">　法人にあっては名称</w:t>
      </w:r>
    </w:p>
    <w:p w14:paraId="0002E404" w14:textId="77777777" w:rsidR="009B30E2" w:rsidRPr="0047682F" w:rsidRDefault="009B30E2" w:rsidP="009B30E2">
      <w:pPr>
        <w:pStyle w:val="a3"/>
        <w:wordWrap/>
        <w:spacing w:line="240" w:lineRule="atLeast"/>
        <w:ind w:left="7200" w:firstLineChars="100" w:firstLine="214"/>
        <w:jc w:val="left"/>
        <w:rPr>
          <w:color w:val="000000" w:themeColor="text1"/>
          <w:spacing w:val="0"/>
        </w:rPr>
      </w:pPr>
      <w:r w:rsidRPr="0047682F">
        <w:rPr>
          <w:rFonts w:ascii="ＭＳ 明朝" w:hAnsi="ＭＳ 明朝" w:hint="eastAsia"/>
          <w:color w:val="000000" w:themeColor="text1"/>
        </w:rPr>
        <w:t>及び代表者名</w:t>
      </w:r>
    </w:p>
    <w:p w14:paraId="09F21A0A" w14:textId="77777777" w:rsidR="009B30E2" w:rsidRPr="0047682F" w:rsidRDefault="009B30E2" w:rsidP="009B30E2">
      <w:pPr>
        <w:pStyle w:val="a3"/>
        <w:spacing w:line="15" w:lineRule="atLeast"/>
        <w:jc w:val="right"/>
        <w:rPr>
          <w:rFonts w:ascii="ＭＳ 明朝" w:hAnsi="ＭＳ 明朝"/>
        </w:rPr>
      </w:pP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r w:rsidRPr="0047682F">
        <w:rPr>
          <w:rFonts w:ascii="ＭＳ 明朝" w:hAnsi="ＭＳ 明朝" w:hint="eastAsia"/>
        </w:rPr>
        <w:t xml:space="preserve">　</w:t>
      </w:r>
      <w:r w:rsidRPr="0047682F">
        <w:rPr>
          <w:rFonts w:ascii="ＭＳ 明朝" w:hAnsi="ＭＳ 明朝"/>
          <w:spacing w:val="1"/>
        </w:rPr>
        <w:t xml:space="preserve">  </w:t>
      </w:r>
    </w:p>
    <w:p w14:paraId="0FE76063" w14:textId="77777777" w:rsidR="00BD283C" w:rsidRPr="0047682F" w:rsidRDefault="00BD283C" w:rsidP="00E80154">
      <w:pPr>
        <w:pStyle w:val="a3"/>
        <w:spacing w:line="15" w:lineRule="atLeast"/>
        <w:rPr>
          <w:rFonts w:ascii="ＭＳ 明朝" w:hAnsi="ＭＳ 明朝"/>
        </w:rPr>
      </w:pPr>
    </w:p>
    <w:p w14:paraId="3A69676B" w14:textId="77777777" w:rsidR="00BD283C" w:rsidRPr="0047682F" w:rsidRDefault="00BD283C" w:rsidP="00E80154">
      <w:pPr>
        <w:pStyle w:val="a3"/>
        <w:spacing w:line="15" w:lineRule="atLeast"/>
        <w:rPr>
          <w:rFonts w:ascii="ＭＳ 明朝" w:hAnsi="ＭＳ 明朝"/>
        </w:rPr>
      </w:pPr>
    </w:p>
    <w:p w14:paraId="78B14936" w14:textId="3B8F6082" w:rsidR="00BD283C" w:rsidRPr="005119A2" w:rsidRDefault="00E7384C" w:rsidP="00BD283C">
      <w:pPr>
        <w:pStyle w:val="af9"/>
        <w:ind w:right="181"/>
        <w:jc w:val="center"/>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spacing w:val="-2"/>
        </w:rPr>
        <w:t>事業承継承認</w:t>
      </w:r>
      <w:r w:rsidR="00BD283C" w:rsidRPr="005119A2">
        <w:rPr>
          <w:spacing w:val="-4"/>
        </w:rPr>
        <w:t>申請書</w:t>
      </w:r>
    </w:p>
    <w:p w14:paraId="4452988C" w14:textId="77777777" w:rsidR="00BD283C" w:rsidRPr="005119A2" w:rsidRDefault="00BD283C" w:rsidP="00BD283C">
      <w:pPr>
        <w:pStyle w:val="af9"/>
        <w:rPr>
          <w:sz w:val="20"/>
        </w:rPr>
      </w:pPr>
    </w:p>
    <w:p w14:paraId="2FB31D7C" w14:textId="77777777" w:rsidR="00BD283C" w:rsidRPr="005119A2" w:rsidRDefault="00BD283C" w:rsidP="00BD283C">
      <w:pPr>
        <w:pStyle w:val="af9"/>
        <w:spacing w:before="3"/>
        <w:rPr>
          <w:sz w:val="15"/>
        </w:rPr>
      </w:pPr>
    </w:p>
    <w:p w14:paraId="057EE3BC" w14:textId="59044161" w:rsidR="00BD283C" w:rsidRPr="0047682F" w:rsidRDefault="00E7384C" w:rsidP="005119A2">
      <w:pPr>
        <w:pStyle w:val="af9"/>
        <w:spacing w:line="321" w:lineRule="auto"/>
        <w:ind w:left="709" w:right="992" w:firstLine="142"/>
        <w:jc w:val="both"/>
      </w:pPr>
      <w:r w:rsidRPr="00796BCE">
        <w:rPr>
          <w:rFonts w:hint="eastAsia"/>
          <w:color w:val="000000"/>
          <w:sz w:val="22"/>
          <w:szCs w:val="22"/>
          <w:lang w:eastAsia="zh-CN"/>
        </w:rPr>
        <w:t>再配達率削減緊急対策事業</w:t>
      </w:r>
      <w:r w:rsidRPr="005119A2">
        <w:rPr>
          <w:rFonts w:cs="ＭＳ ゴシック" w:hint="eastAsia"/>
          <w:color w:val="000000"/>
        </w:rPr>
        <w:t>費補助金</w:t>
      </w:r>
      <w:r w:rsidR="00BD283C" w:rsidRPr="005119A2">
        <w:rPr>
          <w:rFonts w:cs="ＭＳ ゴシック" w:hint="eastAsia"/>
          <w:color w:val="000000"/>
        </w:rPr>
        <w:t>交付規程</w:t>
      </w:r>
      <w:r w:rsidR="00891290" w:rsidRPr="005119A2">
        <w:rPr>
          <w:rFonts w:hint="eastAsia"/>
          <w:color w:val="000000"/>
        </w:rPr>
        <w:t>（以下「交付規程」という。）</w:t>
      </w:r>
      <w:r w:rsidR="00BD283C" w:rsidRPr="005119A2">
        <w:rPr>
          <w:spacing w:val="-2"/>
        </w:rPr>
        <w:t>第</w:t>
      </w:r>
      <w:r w:rsidR="00BD283C" w:rsidRPr="005119A2">
        <w:rPr>
          <w:rFonts w:hint="eastAsia"/>
          <w:spacing w:val="-2"/>
        </w:rPr>
        <w:t>１</w:t>
      </w:r>
      <w:r w:rsidR="00ED6429">
        <w:rPr>
          <w:rFonts w:hint="eastAsia"/>
          <w:spacing w:val="-2"/>
        </w:rPr>
        <w:t>５</w:t>
      </w:r>
      <w:r w:rsidR="00BD283C" w:rsidRPr="005119A2">
        <w:rPr>
          <w:spacing w:val="-2"/>
        </w:rPr>
        <w:t>条の規定に基づき、</w:t>
      </w:r>
      <w:r w:rsidR="00A33AB8" w:rsidRPr="005119A2">
        <w:rPr>
          <w:rFonts w:hint="eastAsia"/>
          <w:color w:val="000000" w:themeColor="text1"/>
          <w:spacing w:val="1"/>
        </w:rPr>
        <w:t>間接</w:t>
      </w:r>
      <w:r w:rsidR="00BD283C" w:rsidRPr="005119A2">
        <w:rPr>
          <w:spacing w:val="-2"/>
        </w:rPr>
        <w:t>補助事業の地位を</w:t>
      </w:r>
      <w:r w:rsidR="00BD283C" w:rsidRPr="0047682F">
        <w:rPr>
          <w:spacing w:val="-2"/>
        </w:rPr>
        <w:t>継承し、当該</w:t>
      </w:r>
      <w:r w:rsidR="00A33AB8" w:rsidRPr="0047682F">
        <w:rPr>
          <w:rFonts w:hint="eastAsia"/>
          <w:color w:val="000000" w:themeColor="text1"/>
          <w:spacing w:val="1"/>
        </w:rPr>
        <w:t>間接</w:t>
      </w:r>
      <w:r w:rsidR="00BD283C" w:rsidRPr="0047682F">
        <w:rPr>
          <w:spacing w:val="-2"/>
        </w:rPr>
        <w:t>補助事業を継続して実施するため、下記のとおり申請します。</w:t>
      </w:r>
    </w:p>
    <w:p w14:paraId="6FF353EC" w14:textId="77777777" w:rsidR="00BD283C" w:rsidRPr="0047682F" w:rsidRDefault="00BD283C" w:rsidP="00BD283C">
      <w:pPr>
        <w:pStyle w:val="af9"/>
        <w:rPr>
          <w:sz w:val="28"/>
        </w:rPr>
      </w:pPr>
    </w:p>
    <w:p w14:paraId="64E78084" w14:textId="77777777" w:rsidR="00BD283C" w:rsidRPr="0047682F" w:rsidRDefault="00BD283C" w:rsidP="00BD283C">
      <w:pPr>
        <w:pStyle w:val="af9"/>
        <w:spacing w:before="1"/>
        <w:ind w:right="186"/>
        <w:jc w:val="center"/>
      </w:pPr>
      <w:r w:rsidRPr="0047682F">
        <w:t>記</w:t>
      </w:r>
    </w:p>
    <w:p w14:paraId="203A247E" w14:textId="77777777" w:rsidR="00BD283C" w:rsidRPr="0047682F" w:rsidRDefault="00BD283C" w:rsidP="00BD283C">
      <w:pPr>
        <w:pStyle w:val="af9"/>
        <w:rPr>
          <w:sz w:val="20"/>
        </w:rPr>
      </w:pPr>
    </w:p>
    <w:p w14:paraId="7196B5C2" w14:textId="77777777" w:rsidR="00BD283C" w:rsidRPr="0047682F" w:rsidRDefault="00BD283C" w:rsidP="00BD283C">
      <w:pPr>
        <w:pStyle w:val="af9"/>
        <w:spacing w:before="2"/>
        <w:rPr>
          <w:sz w:val="15"/>
        </w:rPr>
      </w:pPr>
    </w:p>
    <w:p w14:paraId="3DC7D853" w14:textId="6CE1D1FC" w:rsidR="00BD283C" w:rsidRPr="0047682F" w:rsidRDefault="00BD283C" w:rsidP="00BD283C">
      <w:pPr>
        <w:pStyle w:val="af9"/>
        <w:ind w:left="492"/>
      </w:pPr>
      <w:r w:rsidRPr="0047682F">
        <w:rPr>
          <w:spacing w:val="-4"/>
        </w:rPr>
        <w:t>１．継承前の</w:t>
      </w:r>
      <w:r w:rsidR="00A33AB8" w:rsidRPr="0047682F">
        <w:rPr>
          <w:rFonts w:hint="eastAsia"/>
          <w:color w:val="000000" w:themeColor="text1"/>
          <w:spacing w:val="1"/>
        </w:rPr>
        <w:t>間接</w:t>
      </w:r>
      <w:r w:rsidRPr="0047682F">
        <w:rPr>
          <w:spacing w:val="-4"/>
        </w:rPr>
        <w:t>補助事業者</w:t>
      </w:r>
    </w:p>
    <w:p w14:paraId="36C2C3F1" w14:textId="77777777" w:rsidR="00BD283C" w:rsidRPr="0047682F" w:rsidRDefault="00BD283C" w:rsidP="00BD283C">
      <w:pPr>
        <w:pStyle w:val="af9"/>
        <w:rPr>
          <w:sz w:val="20"/>
        </w:rPr>
      </w:pPr>
    </w:p>
    <w:p w14:paraId="68E3BB95" w14:textId="77777777" w:rsidR="00BD283C" w:rsidRPr="0047682F" w:rsidRDefault="00BD283C" w:rsidP="00BD283C">
      <w:pPr>
        <w:pStyle w:val="af9"/>
        <w:spacing w:before="2"/>
        <w:rPr>
          <w:sz w:val="15"/>
        </w:rPr>
      </w:pPr>
    </w:p>
    <w:p w14:paraId="03A02477" w14:textId="7C5DF8BA" w:rsidR="00BD283C" w:rsidRPr="0047682F" w:rsidRDefault="00BD283C" w:rsidP="0012594C">
      <w:pPr>
        <w:pStyle w:val="af9"/>
        <w:spacing w:before="1" w:line="0" w:lineRule="atLeast"/>
        <w:ind w:left="493" w:right="6379"/>
        <w:rPr>
          <w:spacing w:val="-2"/>
        </w:rPr>
      </w:pPr>
      <w:r w:rsidRPr="0047682F">
        <w:rPr>
          <w:spacing w:val="-2"/>
        </w:rPr>
        <w:t>２．継承後の</w:t>
      </w:r>
      <w:r w:rsidR="00A33AB8" w:rsidRPr="0047682F">
        <w:rPr>
          <w:rFonts w:hint="eastAsia"/>
          <w:color w:val="000000" w:themeColor="text1"/>
          <w:spacing w:val="1"/>
        </w:rPr>
        <w:t>間接</w:t>
      </w:r>
      <w:r w:rsidRPr="0047682F">
        <w:rPr>
          <w:spacing w:val="-2"/>
        </w:rPr>
        <w:t>補助事業</w:t>
      </w:r>
      <w:r w:rsidR="007D5A55" w:rsidRPr="0047682F">
        <w:rPr>
          <w:spacing w:val="-2"/>
        </w:rPr>
        <w:t>実施予定</w:t>
      </w:r>
      <w:r w:rsidRPr="0047682F">
        <w:rPr>
          <w:spacing w:val="-2"/>
        </w:rPr>
        <w:t>者</w:t>
      </w:r>
    </w:p>
    <w:p w14:paraId="31A39AD6" w14:textId="77777777" w:rsidR="00BD283C" w:rsidRPr="0047682F" w:rsidRDefault="00BD283C" w:rsidP="00BD283C">
      <w:pPr>
        <w:pStyle w:val="af9"/>
        <w:rPr>
          <w:sz w:val="20"/>
        </w:rPr>
      </w:pPr>
    </w:p>
    <w:p w14:paraId="6C77C0A8" w14:textId="77777777" w:rsidR="00BD283C" w:rsidRPr="0047682F" w:rsidRDefault="00BD283C" w:rsidP="00BD283C">
      <w:pPr>
        <w:pStyle w:val="af9"/>
        <w:spacing w:before="2"/>
        <w:rPr>
          <w:sz w:val="15"/>
        </w:rPr>
      </w:pPr>
    </w:p>
    <w:p w14:paraId="4926E0B8" w14:textId="26CDC29A" w:rsidR="00BD283C" w:rsidRPr="0047682F" w:rsidRDefault="00BD283C" w:rsidP="00BD283C">
      <w:pPr>
        <w:pStyle w:val="af9"/>
        <w:spacing w:before="1" w:line="0" w:lineRule="atLeast"/>
        <w:ind w:left="493" w:right="6878"/>
        <w:rPr>
          <w:spacing w:val="-2"/>
        </w:rPr>
      </w:pPr>
      <w:r w:rsidRPr="0047682F">
        <w:rPr>
          <w:spacing w:val="-2"/>
        </w:rPr>
        <w:t>３．</w:t>
      </w:r>
      <w:r w:rsidR="00A33AB8" w:rsidRPr="0047682F">
        <w:rPr>
          <w:rFonts w:hint="eastAsia"/>
          <w:color w:val="000000" w:themeColor="text1"/>
          <w:spacing w:val="1"/>
        </w:rPr>
        <w:t>間接</w:t>
      </w:r>
      <w:r w:rsidRPr="0047682F">
        <w:rPr>
          <w:spacing w:val="-2"/>
        </w:rPr>
        <w:t>補助事業の地位継承理由</w:t>
      </w:r>
    </w:p>
    <w:p w14:paraId="7387DE10" w14:textId="77777777" w:rsidR="00BD283C" w:rsidRPr="0047682F" w:rsidRDefault="00BD283C" w:rsidP="00BD283C">
      <w:pPr>
        <w:pStyle w:val="af9"/>
        <w:rPr>
          <w:sz w:val="20"/>
        </w:rPr>
      </w:pPr>
    </w:p>
    <w:p w14:paraId="3E5F093E" w14:textId="77777777" w:rsidR="00BD283C" w:rsidRPr="0047682F" w:rsidRDefault="00BD283C" w:rsidP="00BD283C">
      <w:pPr>
        <w:pStyle w:val="af9"/>
        <w:spacing w:before="2"/>
        <w:rPr>
          <w:sz w:val="15"/>
        </w:rPr>
      </w:pPr>
    </w:p>
    <w:p w14:paraId="5EF26C0F" w14:textId="50A332F4" w:rsidR="00BD283C" w:rsidRPr="0047682F" w:rsidRDefault="00BD283C" w:rsidP="0012594C">
      <w:pPr>
        <w:pStyle w:val="af9"/>
        <w:spacing w:line="360" w:lineRule="auto"/>
        <w:ind w:left="492"/>
      </w:pPr>
      <w:r w:rsidRPr="0047682F">
        <w:rPr>
          <w:spacing w:val="-3"/>
        </w:rPr>
        <w:t>４．継承後の</w:t>
      </w:r>
      <w:r w:rsidR="0013013D" w:rsidRPr="0047682F">
        <w:rPr>
          <w:spacing w:val="-3"/>
        </w:rPr>
        <w:t>間接</w:t>
      </w:r>
      <w:r w:rsidRPr="0047682F">
        <w:rPr>
          <w:spacing w:val="-3"/>
        </w:rPr>
        <w:t>補助事業に要する経費、補助対象経費及び補助金の配分額</w:t>
      </w:r>
    </w:p>
    <w:p w14:paraId="152861CE" w14:textId="77777777" w:rsidR="00BD283C" w:rsidRPr="0047682F" w:rsidRDefault="00BD283C" w:rsidP="0012594C">
      <w:pPr>
        <w:pStyle w:val="af9"/>
        <w:spacing w:before="91" w:line="360" w:lineRule="auto"/>
        <w:ind w:left="492" w:right="8137" w:firstLine="211"/>
        <w:rPr>
          <w:spacing w:val="-2"/>
        </w:rPr>
      </w:pPr>
      <w:r w:rsidRPr="0047682F">
        <w:rPr>
          <w:spacing w:val="-2"/>
        </w:rPr>
        <w:t>（新旧対比）</w:t>
      </w:r>
    </w:p>
    <w:p w14:paraId="493CD3F5" w14:textId="77777777" w:rsidR="00BD283C" w:rsidRPr="003D4D36" w:rsidRDefault="00BD283C" w:rsidP="0012594C">
      <w:pPr>
        <w:pStyle w:val="af9"/>
        <w:spacing w:before="91" w:line="360" w:lineRule="auto"/>
        <w:ind w:left="492" w:right="8137"/>
      </w:pPr>
      <w:r w:rsidRPr="0047682F">
        <w:rPr>
          <w:spacing w:val="-2"/>
        </w:rPr>
        <w:t>５．同上の算出基礎</w:t>
      </w:r>
    </w:p>
    <w:p w14:paraId="2CC50FB9" w14:textId="7A363E16" w:rsidR="00477133" w:rsidRPr="00E65A11" w:rsidRDefault="00477133" w:rsidP="00E65A11">
      <w:pPr>
        <w:widowControl/>
        <w:jc w:val="left"/>
        <w:rPr>
          <w:rFonts w:cs="ＭＳ 明朝"/>
          <w:color w:val="000000"/>
          <w:kern w:val="0"/>
          <w:szCs w:val="21"/>
        </w:rPr>
      </w:pPr>
    </w:p>
    <w:sectPr w:rsidR="00477133" w:rsidRPr="00E65A11" w:rsidSect="00EE2414">
      <w:pgSz w:w="11906" w:h="16838" w:code="9"/>
      <w:pgMar w:top="993" w:right="849" w:bottom="993" w:left="567"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3CA66" w14:textId="77777777" w:rsidR="00950A2E" w:rsidRDefault="00950A2E" w:rsidP="00C77227">
      <w:r>
        <w:separator/>
      </w:r>
    </w:p>
  </w:endnote>
  <w:endnote w:type="continuationSeparator" w:id="0">
    <w:p w14:paraId="3FD485BC" w14:textId="77777777" w:rsidR="00950A2E" w:rsidRDefault="00950A2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6C45D" w14:textId="77777777" w:rsidR="00950A2E" w:rsidRDefault="00950A2E" w:rsidP="00C77227">
      <w:r>
        <w:separator/>
      </w:r>
    </w:p>
  </w:footnote>
  <w:footnote w:type="continuationSeparator" w:id="0">
    <w:p w14:paraId="5BC5B6CF" w14:textId="77777777" w:rsidR="00950A2E" w:rsidRDefault="00950A2E"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3"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5"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1"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5"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8"/>
  </w:num>
  <w:num w:numId="3">
    <w:abstractNumId w:val="2"/>
  </w:num>
  <w:num w:numId="4">
    <w:abstractNumId w:val="13"/>
  </w:num>
  <w:num w:numId="5">
    <w:abstractNumId w:val="18"/>
  </w:num>
  <w:num w:numId="6">
    <w:abstractNumId w:val="9"/>
  </w:num>
  <w:num w:numId="7">
    <w:abstractNumId w:val="6"/>
  </w:num>
  <w:num w:numId="8">
    <w:abstractNumId w:val="1"/>
  </w:num>
  <w:num w:numId="9">
    <w:abstractNumId w:val="12"/>
  </w:num>
  <w:num w:numId="10">
    <w:abstractNumId w:val="11"/>
  </w:num>
  <w:num w:numId="11">
    <w:abstractNumId w:val="5"/>
  </w:num>
  <w:num w:numId="12">
    <w:abstractNumId w:val="7"/>
  </w:num>
  <w:num w:numId="13">
    <w:abstractNumId w:val="17"/>
  </w:num>
  <w:num w:numId="14">
    <w:abstractNumId w:val="10"/>
  </w:num>
  <w:num w:numId="15">
    <w:abstractNumId w:val="15"/>
  </w:num>
  <w:num w:numId="16">
    <w:abstractNumId w:val="4"/>
  </w:num>
  <w:num w:numId="17">
    <w:abstractNumId w:val="16"/>
  </w:num>
  <w:num w:numId="18">
    <w:abstractNumId w:val="14"/>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岡田 優太">
    <w15:presenceInfo w15:providerId="AD" w15:userId="S::okada-y2xf@mlit.go.jp::789397b4-01d0-46e9-a48b-eaf518e045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0B"/>
    <w:rsid w:val="00000838"/>
    <w:rsid w:val="00002DBC"/>
    <w:rsid w:val="00002E48"/>
    <w:rsid w:val="00003CFF"/>
    <w:rsid w:val="0000572E"/>
    <w:rsid w:val="000061D4"/>
    <w:rsid w:val="00006E91"/>
    <w:rsid w:val="00010FEF"/>
    <w:rsid w:val="00012C1C"/>
    <w:rsid w:val="000135C2"/>
    <w:rsid w:val="000138E8"/>
    <w:rsid w:val="0001545E"/>
    <w:rsid w:val="000158CF"/>
    <w:rsid w:val="00015A6A"/>
    <w:rsid w:val="00017CCA"/>
    <w:rsid w:val="0002056D"/>
    <w:rsid w:val="0002199E"/>
    <w:rsid w:val="00022541"/>
    <w:rsid w:val="000231A3"/>
    <w:rsid w:val="000237B8"/>
    <w:rsid w:val="000246C1"/>
    <w:rsid w:val="00024784"/>
    <w:rsid w:val="000247BB"/>
    <w:rsid w:val="00024EF5"/>
    <w:rsid w:val="0002510E"/>
    <w:rsid w:val="0002538B"/>
    <w:rsid w:val="00025915"/>
    <w:rsid w:val="00025989"/>
    <w:rsid w:val="000260F9"/>
    <w:rsid w:val="00026B23"/>
    <w:rsid w:val="00030283"/>
    <w:rsid w:val="000320AE"/>
    <w:rsid w:val="00032178"/>
    <w:rsid w:val="00032E5E"/>
    <w:rsid w:val="00033C6A"/>
    <w:rsid w:val="0004215B"/>
    <w:rsid w:val="00042F34"/>
    <w:rsid w:val="00043A6E"/>
    <w:rsid w:val="0004711A"/>
    <w:rsid w:val="0005009A"/>
    <w:rsid w:val="00053271"/>
    <w:rsid w:val="00053314"/>
    <w:rsid w:val="000534A4"/>
    <w:rsid w:val="00055A19"/>
    <w:rsid w:val="00056532"/>
    <w:rsid w:val="0005692B"/>
    <w:rsid w:val="00056B66"/>
    <w:rsid w:val="00061793"/>
    <w:rsid w:val="000628BB"/>
    <w:rsid w:val="000628E6"/>
    <w:rsid w:val="0006678B"/>
    <w:rsid w:val="00067B41"/>
    <w:rsid w:val="00070E87"/>
    <w:rsid w:val="0007115F"/>
    <w:rsid w:val="00072DCC"/>
    <w:rsid w:val="0007488B"/>
    <w:rsid w:val="000751E3"/>
    <w:rsid w:val="00076DAA"/>
    <w:rsid w:val="00077923"/>
    <w:rsid w:val="0008033B"/>
    <w:rsid w:val="00080359"/>
    <w:rsid w:val="00081257"/>
    <w:rsid w:val="00083730"/>
    <w:rsid w:val="000868F4"/>
    <w:rsid w:val="00087905"/>
    <w:rsid w:val="000906B1"/>
    <w:rsid w:val="00090F94"/>
    <w:rsid w:val="00097056"/>
    <w:rsid w:val="00097737"/>
    <w:rsid w:val="000A06D5"/>
    <w:rsid w:val="000A1CF4"/>
    <w:rsid w:val="000A2558"/>
    <w:rsid w:val="000A372A"/>
    <w:rsid w:val="000A5CB8"/>
    <w:rsid w:val="000A77FB"/>
    <w:rsid w:val="000B0613"/>
    <w:rsid w:val="000B079E"/>
    <w:rsid w:val="000B15C4"/>
    <w:rsid w:val="000B17B5"/>
    <w:rsid w:val="000B28F5"/>
    <w:rsid w:val="000B39CF"/>
    <w:rsid w:val="000B3DE5"/>
    <w:rsid w:val="000B6D9F"/>
    <w:rsid w:val="000C1DFC"/>
    <w:rsid w:val="000C2AB5"/>
    <w:rsid w:val="000C499D"/>
    <w:rsid w:val="000C6D25"/>
    <w:rsid w:val="000C79DD"/>
    <w:rsid w:val="000D1477"/>
    <w:rsid w:val="000D2935"/>
    <w:rsid w:val="000D3A64"/>
    <w:rsid w:val="000D54E5"/>
    <w:rsid w:val="000D57F6"/>
    <w:rsid w:val="000D5A61"/>
    <w:rsid w:val="000D7A10"/>
    <w:rsid w:val="000E0884"/>
    <w:rsid w:val="000E0E03"/>
    <w:rsid w:val="000E31CF"/>
    <w:rsid w:val="000E4532"/>
    <w:rsid w:val="000E4D91"/>
    <w:rsid w:val="000E4F59"/>
    <w:rsid w:val="000E6A5B"/>
    <w:rsid w:val="000E7167"/>
    <w:rsid w:val="000E74C3"/>
    <w:rsid w:val="000F11DE"/>
    <w:rsid w:val="000F24BD"/>
    <w:rsid w:val="000F2C29"/>
    <w:rsid w:val="000F5622"/>
    <w:rsid w:val="000F5B03"/>
    <w:rsid w:val="000F5E3C"/>
    <w:rsid w:val="00100039"/>
    <w:rsid w:val="00100E88"/>
    <w:rsid w:val="001014BC"/>
    <w:rsid w:val="001019B8"/>
    <w:rsid w:val="00104669"/>
    <w:rsid w:val="00104CA9"/>
    <w:rsid w:val="001064C2"/>
    <w:rsid w:val="001066FD"/>
    <w:rsid w:val="001067BA"/>
    <w:rsid w:val="00110676"/>
    <w:rsid w:val="00110773"/>
    <w:rsid w:val="00110A06"/>
    <w:rsid w:val="00113C14"/>
    <w:rsid w:val="0011492A"/>
    <w:rsid w:val="001206EB"/>
    <w:rsid w:val="00120A6A"/>
    <w:rsid w:val="001226C2"/>
    <w:rsid w:val="0012594C"/>
    <w:rsid w:val="00127361"/>
    <w:rsid w:val="0012751E"/>
    <w:rsid w:val="001277AE"/>
    <w:rsid w:val="0013013D"/>
    <w:rsid w:val="00130E24"/>
    <w:rsid w:val="00130EDD"/>
    <w:rsid w:val="00131EB3"/>
    <w:rsid w:val="001322F2"/>
    <w:rsid w:val="001359A3"/>
    <w:rsid w:val="00140EA0"/>
    <w:rsid w:val="0014398B"/>
    <w:rsid w:val="0014684B"/>
    <w:rsid w:val="00146B4F"/>
    <w:rsid w:val="00150495"/>
    <w:rsid w:val="001513F6"/>
    <w:rsid w:val="00151552"/>
    <w:rsid w:val="00152DB8"/>
    <w:rsid w:val="00152F5A"/>
    <w:rsid w:val="00153002"/>
    <w:rsid w:val="00156579"/>
    <w:rsid w:val="0015665E"/>
    <w:rsid w:val="00156AA8"/>
    <w:rsid w:val="001605DF"/>
    <w:rsid w:val="00164AB9"/>
    <w:rsid w:val="001659A3"/>
    <w:rsid w:val="00167C46"/>
    <w:rsid w:val="001700FB"/>
    <w:rsid w:val="001709B9"/>
    <w:rsid w:val="00171B38"/>
    <w:rsid w:val="00172061"/>
    <w:rsid w:val="0017320E"/>
    <w:rsid w:val="00173628"/>
    <w:rsid w:val="00176726"/>
    <w:rsid w:val="00181A21"/>
    <w:rsid w:val="00185BCE"/>
    <w:rsid w:val="0018641A"/>
    <w:rsid w:val="0018711F"/>
    <w:rsid w:val="00187F6C"/>
    <w:rsid w:val="00190556"/>
    <w:rsid w:val="001906C9"/>
    <w:rsid w:val="00192ACF"/>
    <w:rsid w:val="0019439D"/>
    <w:rsid w:val="00195039"/>
    <w:rsid w:val="00196288"/>
    <w:rsid w:val="00196A85"/>
    <w:rsid w:val="001978A2"/>
    <w:rsid w:val="00197E04"/>
    <w:rsid w:val="001A052D"/>
    <w:rsid w:val="001A2109"/>
    <w:rsid w:val="001A38AE"/>
    <w:rsid w:val="001B02B6"/>
    <w:rsid w:val="001B3192"/>
    <w:rsid w:val="001B3C2E"/>
    <w:rsid w:val="001B523C"/>
    <w:rsid w:val="001B762B"/>
    <w:rsid w:val="001C07B7"/>
    <w:rsid w:val="001C16EC"/>
    <w:rsid w:val="001C25D6"/>
    <w:rsid w:val="001C3368"/>
    <w:rsid w:val="001C6A50"/>
    <w:rsid w:val="001D0AAC"/>
    <w:rsid w:val="001D1001"/>
    <w:rsid w:val="001D1E43"/>
    <w:rsid w:val="001D323A"/>
    <w:rsid w:val="001D33A6"/>
    <w:rsid w:val="001D6F93"/>
    <w:rsid w:val="001D7B36"/>
    <w:rsid w:val="001E0650"/>
    <w:rsid w:val="001E128F"/>
    <w:rsid w:val="001E158D"/>
    <w:rsid w:val="001E1E68"/>
    <w:rsid w:val="001E490D"/>
    <w:rsid w:val="001E62E0"/>
    <w:rsid w:val="001E7027"/>
    <w:rsid w:val="001E7859"/>
    <w:rsid w:val="001F142C"/>
    <w:rsid w:val="001F28D1"/>
    <w:rsid w:val="001F2DAC"/>
    <w:rsid w:val="001F4929"/>
    <w:rsid w:val="001F4F14"/>
    <w:rsid w:val="001F508A"/>
    <w:rsid w:val="001F54C8"/>
    <w:rsid w:val="001F751B"/>
    <w:rsid w:val="001F7B4F"/>
    <w:rsid w:val="00200230"/>
    <w:rsid w:val="0020305E"/>
    <w:rsid w:val="00203B95"/>
    <w:rsid w:val="00206371"/>
    <w:rsid w:val="00206D91"/>
    <w:rsid w:val="002105C0"/>
    <w:rsid w:val="00211C52"/>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20A9"/>
    <w:rsid w:val="00233496"/>
    <w:rsid w:val="002340B5"/>
    <w:rsid w:val="002359DA"/>
    <w:rsid w:val="0024137A"/>
    <w:rsid w:val="00241817"/>
    <w:rsid w:val="00242D1E"/>
    <w:rsid w:val="00243930"/>
    <w:rsid w:val="00244CC0"/>
    <w:rsid w:val="00245772"/>
    <w:rsid w:val="002500DA"/>
    <w:rsid w:val="002504E5"/>
    <w:rsid w:val="002507EB"/>
    <w:rsid w:val="0025120C"/>
    <w:rsid w:val="00256288"/>
    <w:rsid w:val="0025786C"/>
    <w:rsid w:val="0026065D"/>
    <w:rsid w:val="0026174F"/>
    <w:rsid w:val="00264128"/>
    <w:rsid w:val="002655B1"/>
    <w:rsid w:val="00265EE6"/>
    <w:rsid w:val="00266341"/>
    <w:rsid w:val="00270E85"/>
    <w:rsid w:val="00274510"/>
    <w:rsid w:val="00275169"/>
    <w:rsid w:val="0028125D"/>
    <w:rsid w:val="00281800"/>
    <w:rsid w:val="00282F99"/>
    <w:rsid w:val="00283159"/>
    <w:rsid w:val="00283E5D"/>
    <w:rsid w:val="00283F24"/>
    <w:rsid w:val="00284834"/>
    <w:rsid w:val="00287178"/>
    <w:rsid w:val="00290345"/>
    <w:rsid w:val="00293C0C"/>
    <w:rsid w:val="002A0896"/>
    <w:rsid w:val="002A089C"/>
    <w:rsid w:val="002A1270"/>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333"/>
    <w:rsid w:val="002C38BF"/>
    <w:rsid w:val="002C504D"/>
    <w:rsid w:val="002C530E"/>
    <w:rsid w:val="002C635B"/>
    <w:rsid w:val="002C7667"/>
    <w:rsid w:val="002D04AE"/>
    <w:rsid w:val="002D09D8"/>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E7051"/>
    <w:rsid w:val="002F0BB6"/>
    <w:rsid w:val="002F2736"/>
    <w:rsid w:val="002F32EE"/>
    <w:rsid w:val="002F3A02"/>
    <w:rsid w:val="002F3A4B"/>
    <w:rsid w:val="002F4016"/>
    <w:rsid w:val="002F4213"/>
    <w:rsid w:val="002F4CE2"/>
    <w:rsid w:val="002F5E99"/>
    <w:rsid w:val="002F707C"/>
    <w:rsid w:val="00300694"/>
    <w:rsid w:val="00300D9B"/>
    <w:rsid w:val="003018D0"/>
    <w:rsid w:val="00301984"/>
    <w:rsid w:val="00302050"/>
    <w:rsid w:val="0030477E"/>
    <w:rsid w:val="003054B0"/>
    <w:rsid w:val="00306104"/>
    <w:rsid w:val="00306274"/>
    <w:rsid w:val="003064FF"/>
    <w:rsid w:val="0030654E"/>
    <w:rsid w:val="00306FB4"/>
    <w:rsid w:val="003104F3"/>
    <w:rsid w:val="00311A5C"/>
    <w:rsid w:val="00311E4E"/>
    <w:rsid w:val="0031285A"/>
    <w:rsid w:val="0031381A"/>
    <w:rsid w:val="003169D8"/>
    <w:rsid w:val="00316AAD"/>
    <w:rsid w:val="0031775D"/>
    <w:rsid w:val="00317B18"/>
    <w:rsid w:val="0032042F"/>
    <w:rsid w:val="0032044C"/>
    <w:rsid w:val="00320776"/>
    <w:rsid w:val="0032713D"/>
    <w:rsid w:val="00327C80"/>
    <w:rsid w:val="00330A54"/>
    <w:rsid w:val="003320E3"/>
    <w:rsid w:val="00332F51"/>
    <w:rsid w:val="003332AD"/>
    <w:rsid w:val="0033377D"/>
    <w:rsid w:val="00334990"/>
    <w:rsid w:val="00335510"/>
    <w:rsid w:val="00336623"/>
    <w:rsid w:val="0033757A"/>
    <w:rsid w:val="00340C19"/>
    <w:rsid w:val="00341EE6"/>
    <w:rsid w:val="00342BAD"/>
    <w:rsid w:val="00342EC7"/>
    <w:rsid w:val="00342FF2"/>
    <w:rsid w:val="003438F4"/>
    <w:rsid w:val="00343FAB"/>
    <w:rsid w:val="00345402"/>
    <w:rsid w:val="0034628A"/>
    <w:rsid w:val="00346D69"/>
    <w:rsid w:val="00347E54"/>
    <w:rsid w:val="003504D0"/>
    <w:rsid w:val="003509D0"/>
    <w:rsid w:val="00350A52"/>
    <w:rsid w:val="00350D74"/>
    <w:rsid w:val="003513D4"/>
    <w:rsid w:val="0035207B"/>
    <w:rsid w:val="003535B0"/>
    <w:rsid w:val="00353A64"/>
    <w:rsid w:val="00354840"/>
    <w:rsid w:val="00355AF0"/>
    <w:rsid w:val="003560FE"/>
    <w:rsid w:val="0035694C"/>
    <w:rsid w:val="00356F94"/>
    <w:rsid w:val="003577A3"/>
    <w:rsid w:val="00362CB4"/>
    <w:rsid w:val="003640E2"/>
    <w:rsid w:val="0036417F"/>
    <w:rsid w:val="00370A27"/>
    <w:rsid w:val="003720A0"/>
    <w:rsid w:val="00372CE0"/>
    <w:rsid w:val="00374EB0"/>
    <w:rsid w:val="00375925"/>
    <w:rsid w:val="003777F0"/>
    <w:rsid w:val="00377D76"/>
    <w:rsid w:val="003821B7"/>
    <w:rsid w:val="0038332B"/>
    <w:rsid w:val="00384CE6"/>
    <w:rsid w:val="00387C6C"/>
    <w:rsid w:val="00387E6F"/>
    <w:rsid w:val="00390D5B"/>
    <w:rsid w:val="00391EDD"/>
    <w:rsid w:val="00392515"/>
    <w:rsid w:val="003956C5"/>
    <w:rsid w:val="00395FA4"/>
    <w:rsid w:val="0039665F"/>
    <w:rsid w:val="003A23F4"/>
    <w:rsid w:val="003A26FC"/>
    <w:rsid w:val="003A3760"/>
    <w:rsid w:val="003A3C70"/>
    <w:rsid w:val="003A433B"/>
    <w:rsid w:val="003A4B83"/>
    <w:rsid w:val="003A622C"/>
    <w:rsid w:val="003A6D56"/>
    <w:rsid w:val="003A7B3F"/>
    <w:rsid w:val="003B0B82"/>
    <w:rsid w:val="003B16D3"/>
    <w:rsid w:val="003B2FDE"/>
    <w:rsid w:val="003B4714"/>
    <w:rsid w:val="003C01D4"/>
    <w:rsid w:val="003C0661"/>
    <w:rsid w:val="003C1498"/>
    <w:rsid w:val="003C2268"/>
    <w:rsid w:val="003C6DB8"/>
    <w:rsid w:val="003C7075"/>
    <w:rsid w:val="003C79BA"/>
    <w:rsid w:val="003D0BBC"/>
    <w:rsid w:val="003D3803"/>
    <w:rsid w:val="003D67EB"/>
    <w:rsid w:val="003D6B7A"/>
    <w:rsid w:val="003E07D0"/>
    <w:rsid w:val="003E151F"/>
    <w:rsid w:val="003E19FB"/>
    <w:rsid w:val="003E2632"/>
    <w:rsid w:val="003E3A67"/>
    <w:rsid w:val="003E4277"/>
    <w:rsid w:val="003E502B"/>
    <w:rsid w:val="003E54A2"/>
    <w:rsid w:val="003E7713"/>
    <w:rsid w:val="003E7CF2"/>
    <w:rsid w:val="003F0AEC"/>
    <w:rsid w:val="003F1D89"/>
    <w:rsid w:val="003F3E43"/>
    <w:rsid w:val="003F42ED"/>
    <w:rsid w:val="003F4E5C"/>
    <w:rsid w:val="003F54D6"/>
    <w:rsid w:val="003F6D76"/>
    <w:rsid w:val="003F731D"/>
    <w:rsid w:val="003F757C"/>
    <w:rsid w:val="003F7B6F"/>
    <w:rsid w:val="0040081D"/>
    <w:rsid w:val="0040180B"/>
    <w:rsid w:val="00404564"/>
    <w:rsid w:val="004047AA"/>
    <w:rsid w:val="00406F01"/>
    <w:rsid w:val="00407514"/>
    <w:rsid w:val="004112C3"/>
    <w:rsid w:val="00412719"/>
    <w:rsid w:val="004128BD"/>
    <w:rsid w:val="00415B05"/>
    <w:rsid w:val="0041736F"/>
    <w:rsid w:val="00417856"/>
    <w:rsid w:val="00420EEA"/>
    <w:rsid w:val="00427C2E"/>
    <w:rsid w:val="00427CBF"/>
    <w:rsid w:val="00430C2E"/>
    <w:rsid w:val="0043296F"/>
    <w:rsid w:val="00432E0A"/>
    <w:rsid w:val="0043325B"/>
    <w:rsid w:val="00434D16"/>
    <w:rsid w:val="00434F98"/>
    <w:rsid w:val="004361D2"/>
    <w:rsid w:val="004373EF"/>
    <w:rsid w:val="00441B5C"/>
    <w:rsid w:val="004428F8"/>
    <w:rsid w:val="00443CFB"/>
    <w:rsid w:val="004445B0"/>
    <w:rsid w:val="00444FD0"/>
    <w:rsid w:val="00445437"/>
    <w:rsid w:val="00446241"/>
    <w:rsid w:val="004464B5"/>
    <w:rsid w:val="004470FE"/>
    <w:rsid w:val="004471B1"/>
    <w:rsid w:val="00450C1A"/>
    <w:rsid w:val="004536C4"/>
    <w:rsid w:val="00453AF7"/>
    <w:rsid w:val="0045755A"/>
    <w:rsid w:val="00457720"/>
    <w:rsid w:val="0046011E"/>
    <w:rsid w:val="004606D3"/>
    <w:rsid w:val="00461E43"/>
    <w:rsid w:val="004624AB"/>
    <w:rsid w:val="00463D0A"/>
    <w:rsid w:val="00464128"/>
    <w:rsid w:val="0046437C"/>
    <w:rsid w:val="00464610"/>
    <w:rsid w:val="00465997"/>
    <w:rsid w:val="004674AA"/>
    <w:rsid w:val="004711FF"/>
    <w:rsid w:val="0047494D"/>
    <w:rsid w:val="00474BC6"/>
    <w:rsid w:val="0047670F"/>
    <w:rsid w:val="0047682F"/>
    <w:rsid w:val="00477133"/>
    <w:rsid w:val="00484235"/>
    <w:rsid w:val="00487B9A"/>
    <w:rsid w:val="004930AF"/>
    <w:rsid w:val="00493A77"/>
    <w:rsid w:val="0049405C"/>
    <w:rsid w:val="0049504A"/>
    <w:rsid w:val="00495A04"/>
    <w:rsid w:val="00495CC1"/>
    <w:rsid w:val="0049788B"/>
    <w:rsid w:val="004A1DB6"/>
    <w:rsid w:val="004A1DEC"/>
    <w:rsid w:val="004A267D"/>
    <w:rsid w:val="004A3232"/>
    <w:rsid w:val="004A4ECF"/>
    <w:rsid w:val="004A5341"/>
    <w:rsid w:val="004A634C"/>
    <w:rsid w:val="004A6709"/>
    <w:rsid w:val="004A6A94"/>
    <w:rsid w:val="004A7487"/>
    <w:rsid w:val="004A7610"/>
    <w:rsid w:val="004A7868"/>
    <w:rsid w:val="004B2506"/>
    <w:rsid w:val="004B56FF"/>
    <w:rsid w:val="004B715A"/>
    <w:rsid w:val="004C333D"/>
    <w:rsid w:val="004C4474"/>
    <w:rsid w:val="004C4AF1"/>
    <w:rsid w:val="004C4FCB"/>
    <w:rsid w:val="004C65FA"/>
    <w:rsid w:val="004C7D81"/>
    <w:rsid w:val="004D4A37"/>
    <w:rsid w:val="004D5685"/>
    <w:rsid w:val="004D6F64"/>
    <w:rsid w:val="004D71FA"/>
    <w:rsid w:val="004D769E"/>
    <w:rsid w:val="004D76E0"/>
    <w:rsid w:val="004E01A9"/>
    <w:rsid w:val="004E3614"/>
    <w:rsid w:val="004E38DA"/>
    <w:rsid w:val="004E4B74"/>
    <w:rsid w:val="004E4BA9"/>
    <w:rsid w:val="004E5AFC"/>
    <w:rsid w:val="004E5DC2"/>
    <w:rsid w:val="004E6243"/>
    <w:rsid w:val="004E7B1C"/>
    <w:rsid w:val="004F50F8"/>
    <w:rsid w:val="004F73E4"/>
    <w:rsid w:val="004F7E73"/>
    <w:rsid w:val="005041AB"/>
    <w:rsid w:val="0050460D"/>
    <w:rsid w:val="0050770F"/>
    <w:rsid w:val="00507CAF"/>
    <w:rsid w:val="005119A2"/>
    <w:rsid w:val="00511ED7"/>
    <w:rsid w:val="00513664"/>
    <w:rsid w:val="00513BC0"/>
    <w:rsid w:val="00514409"/>
    <w:rsid w:val="005152FC"/>
    <w:rsid w:val="005166D8"/>
    <w:rsid w:val="00520459"/>
    <w:rsid w:val="005212BA"/>
    <w:rsid w:val="00521F05"/>
    <w:rsid w:val="00523861"/>
    <w:rsid w:val="00523879"/>
    <w:rsid w:val="00523A7E"/>
    <w:rsid w:val="00523B0F"/>
    <w:rsid w:val="00524D56"/>
    <w:rsid w:val="0052748A"/>
    <w:rsid w:val="00533FE6"/>
    <w:rsid w:val="0053491C"/>
    <w:rsid w:val="0053610E"/>
    <w:rsid w:val="00536F2C"/>
    <w:rsid w:val="00541B1A"/>
    <w:rsid w:val="005424A6"/>
    <w:rsid w:val="00542C88"/>
    <w:rsid w:val="00542DA4"/>
    <w:rsid w:val="00542E07"/>
    <w:rsid w:val="00547097"/>
    <w:rsid w:val="00550587"/>
    <w:rsid w:val="0055105D"/>
    <w:rsid w:val="00552340"/>
    <w:rsid w:val="00552A82"/>
    <w:rsid w:val="0055486B"/>
    <w:rsid w:val="0055795E"/>
    <w:rsid w:val="00561868"/>
    <w:rsid w:val="005619DF"/>
    <w:rsid w:val="0056378B"/>
    <w:rsid w:val="005637B8"/>
    <w:rsid w:val="0056399A"/>
    <w:rsid w:val="005649B3"/>
    <w:rsid w:val="0056561B"/>
    <w:rsid w:val="005663EE"/>
    <w:rsid w:val="0057111C"/>
    <w:rsid w:val="00571755"/>
    <w:rsid w:val="00572812"/>
    <w:rsid w:val="00572A76"/>
    <w:rsid w:val="00573BD7"/>
    <w:rsid w:val="00574985"/>
    <w:rsid w:val="00577196"/>
    <w:rsid w:val="005777AA"/>
    <w:rsid w:val="00580349"/>
    <w:rsid w:val="00580A14"/>
    <w:rsid w:val="005811D8"/>
    <w:rsid w:val="005816A4"/>
    <w:rsid w:val="005816D7"/>
    <w:rsid w:val="005821D3"/>
    <w:rsid w:val="00582850"/>
    <w:rsid w:val="00583BB8"/>
    <w:rsid w:val="00584D36"/>
    <w:rsid w:val="00586599"/>
    <w:rsid w:val="005876F6"/>
    <w:rsid w:val="005900CD"/>
    <w:rsid w:val="00591DEA"/>
    <w:rsid w:val="00593567"/>
    <w:rsid w:val="00593AB8"/>
    <w:rsid w:val="0059537E"/>
    <w:rsid w:val="005961CF"/>
    <w:rsid w:val="00596BB1"/>
    <w:rsid w:val="00597401"/>
    <w:rsid w:val="00597B9A"/>
    <w:rsid w:val="005A22A3"/>
    <w:rsid w:val="005A3364"/>
    <w:rsid w:val="005A337B"/>
    <w:rsid w:val="005A3E5F"/>
    <w:rsid w:val="005A4495"/>
    <w:rsid w:val="005A4A90"/>
    <w:rsid w:val="005A4FC2"/>
    <w:rsid w:val="005A6516"/>
    <w:rsid w:val="005B0438"/>
    <w:rsid w:val="005B060F"/>
    <w:rsid w:val="005B11BB"/>
    <w:rsid w:val="005B2E6B"/>
    <w:rsid w:val="005B3A76"/>
    <w:rsid w:val="005B47C3"/>
    <w:rsid w:val="005B5E6B"/>
    <w:rsid w:val="005B6391"/>
    <w:rsid w:val="005B728E"/>
    <w:rsid w:val="005B779B"/>
    <w:rsid w:val="005C2FB9"/>
    <w:rsid w:val="005C3297"/>
    <w:rsid w:val="005C3C92"/>
    <w:rsid w:val="005C41B7"/>
    <w:rsid w:val="005C42DF"/>
    <w:rsid w:val="005C5EF6"/>
    <w:rsid w:val="005C72D8"/>
    <w:rsid w:val="005D14E0"/>
    <w:rsid w:val="005D17FC"/>
    <w:rsid w:val="005D18FD"/>
    <w:rsid w:val="005D512A"/>
    <w:rsid w:val="005D59BD"/>
    <w:rsid w:val="005D69F4"/>
    <w:rsid w:val="005D763E"/>
    <w:rsid w:val="005D7A64"/>
    <w:rsid w:val="005E38DE"/>
    <w:rsid w:val="005E3CEE"/>
    <w:rsid w:val="005E692C"/>
    <w:rsid w:val="005E77FF"/>
    <w:rsid w:val="005F18FA"/>
    <w:rsid w:val="005F1AB6"/>
    <w:rsid w:val="005F22A7"/>
    <w:rsid w:val="005F3EDA"/>
    <w:rsid w:val="005F4C0E"/>
    <w:rsid w:val="005F6837"/>
    <w:rsid w:val="005F767B"/>
    <w:rsid w:val="00600B75"/>
    <w:rsid w:val="0060160C"/>
    <w:rsid w:val="00601917"/>
    <w:rsid w:val="00603F3B"/>
    <w:rsid w:val="00604887"/>
    <w:rsid w:val="00605F0E"/>
    <w:rsid w:val="00606404"/>
    <w:rsid w:val="006068F8"/>
    <w:rsid w:val="00610428"/>
    <w:rsid w:val="00610992"/>
    <w:rsid w:val="006121B8"/>
    <w:rsid w:val="00612ACF"/>
    <w:rsid w:val="00612C12"/>
    <w:rsid w:val="00617ADC"/>
    <w:rsid w:val="00617B22"/>
    <w:rsid w:val="0062062E"/>
    <w:rsid w:val="00621816"/>
    <w:rsid w:val="00622208"/>
    <w:rsid w:val="006229C0"/>
    <w:rsid w:val="00626EF7"/>
    <w:rsid w:val="0063521F"/>
    <w:rsid w:val="00636308"/>
    <w:rsid w:val="00640375"/>
    <w:rsid w:val="00641AFE"/>
    <w:rsid w:val="00644B05"/>
    <w:rsid w:val="00651EF7"/>
    <w:rsid w:val="00652709"/>
    <w:rsid w:val="00652D44"/>
    <w:rsid w:val="00653B3D"/>
    <w:rsid w:val="00654F30"/>
    <w:rsid w:val="006571D0"/>
    <w:rsid w:val="006617EF"/>
    <w:rsid w:val="00661E07"/>
    <w:rsid w:val="00662FC5"/>
    <w:rsid w:val="0066415E"/>
    <w:rsid w:val="00664B1C"/>
    <w:rsid w:val="00665CFB"/>
    <w:rsid w:val="00666998"/>
    <w:rsid w:val="006705D6"/>
    <w:rsid w:val="006746D2"/>
    <w:rsid w:val="00674CBC"/>
    <w:rsid w:val="006753F9"/>
    <w:rsid w:val="00676DA2"/>
    <w:rsid w:val="00677065"/>
    <w:rsid w:val="00680F04"/>
    <w:rsid w:val="00681117"/>
    <w:rsid w:val="00682EEA"/>
    <w:rsid w:val="006841A7"/>
    <w:rsid w:val="0068496E"/>
    <w:rsid w:val="00684E48"/>
    <w:rsid w:val="00686138"/>
    <w:rsid w:val="00686501"/>
    <w:rsid w:val="0068656A"/>
    <w:rsid w:val="006877B0"/>
    <w:rsid w:val="0068780E"/>
    <w:rsid w:val="0068795E"/>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5974"/>
    <w:rsid w:val="006B7932"/>
    <w:rsid w:val="006C0082"/>
    <w:rsid w:val="006C17BB"/>
    <w:rsid w:val="006C1AC0"/>
    <w:rsid w:val="006C1C29"/>
    <w:rsid w:val="006C21DF"/>
    <w:rsid w:val="006C556C"/>
    <w:rsid w:val="006C5886"/>
    <w:rsid w:val="006C5EDB"/>
    <w:rsid w:val="006C75E2"/>
    <w:rsid w:val="006D00F2"/>
    <w:rsid w:val="006D1575"/>
    <w:rsid w:val="006D1E72"/>
    <w:rsid w:val="006D3B21"/>
    <w:rsid w:val="006D433E"/>
    <w:rsid w:val="006D4772"/>
    <w:rsid w:val="006D4C5E"/>
    <w:rsid w:val="006D6B30"/>
    <w:rsid w:val="006D6CCF"/>
    <w:rsid w:val="006E2153"/>
    <w:rsid w:val="006E2C24"/>
    <w:rsid w:val="006E3190"/>
    <w:rsid w:val="006E677E"/>
    <w:rsid w:val="006E709F"/>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6F707E"/>
    <w:rsid w:val="00700520"/>
    <w:rsid w:val="00701B50"/>
    <w:rsid w:val="007056B8"/>
    <w:rsid w:val="007074F9"/>
    <w:rsid w:val="007101DE"/>
    <w:rsid w:val="007119CF"/>
    <w:rsid w:val="00711AC6"/>
    <w:rsid w:val="00712C0C"/>
    <w:rsid w:val="00714AE5"/>
    <w:rsid w:val="00717162"/>
    <w:rsid w:val="00717627"/>
    <w:rsid w:val="00717911"/>
    <w:rsid w:val="0072250C"/>
    <w:rsid w:val="00726648"/>
    <w:rsid w:val="00730451"/>
    <w:rsid w:val="00730758"/>
    <w:rsid w:val="00731753"/>
    <w:rsid w:val="00737283"/>
    <w:rsid w:val="007379EB"/>
    <w:rsid w:val="00737E15"/>
    <w:rsid w:val="007401D3"/>
    <w:rsid w:val="00744275"/>
    <w:rsid w:val="00744A26"/>
    <w:rsid w:val="00745379"/>
    <w:rsid w:val="00745F27"/>
    <w:rsid w:val="00746270"/>
    <w:rsid w:val="007474CB"/>
    <w:rsid w:val="00747903"/>
    <w:rsid w:val="00750799"/>
    <w:rsid w:val="007529B2"/>
    <w:rsid w:val="00752ACD"/>
    <w:rsid w:val="0075341B"/>
    <w:rsid w:val="00753599"/>
    <w:rsid w:val="00753D60"/>
    <w:rsid w:val="00755503"/>
    <w:rsid w:val="00756E2A"/>
    <w:rsid w:val="007572C1"/>
    <w:rsid w:val="007613D7"/>
    <w:rsid w:val="00761C24"/>
    <w:rsid w:val="007620E9"/>
    <w:rsid w:val="007631B8"/>
    <w:rsid w:val="0076368D"/>
    <w:rsid w:val="007636FC"/>
    <w:rsid w:val="007654A0"/>
    <w:rsid w:val="00767DCD"/>
    <w:rsid w:val="00767EE9"/>
    <w:rsid w:val="00770D18"/>
    <w:rsid w:val="0077188C"/>
    <w:rsid w:val="00773B3D"/>
    <w:rsid w:val="00774FD9"/>
    <w:rsid w:val="00775D4C"/>
    <w:rsid w:val="0077714E"/>
    <w:rsid w:val="00780258"/>
    <w:rsid w:val="00781833"/>
    <w:rsid w:val="007835A9"/>
    <w:rsid w:val="00785550"/>
    <w:rsid w:val="00787096"/>
    <w:rsid w:val="00791A12"/>
    <w:rsid w:val="0079328D"/>
    <w:rsid w:val="007950AE"/>
    <w:rsid w:val="00795650"/>
    <w:rsid w:val="0079624C"/>
    <w:rsid w:val="00796BCE"/>
    <w:rsid w:val="00797C84"/>
    <w:rsid w:val="007A13BF"/>
    <w:rsid w:val="007A25FB"/>
    <w:rsid w:val="007A292D"/>
    <w:rsid w:val="007A47C0"/>
    <w:rsid w:val="007A6185"/>
    <w:rsid w:val="007A6A81"/>
    <w:rsid w:val="007B1330"/>
    <w:rsid w:val="007B378A"/>
    <w:rsid w:val="007B5519"/>
    <w:rsid w:val="007B58D6"/>
    <w:rsid w:val="007B6025"/>
    <w:rsid w:val="007B6E6E"/>
    <w:rsid w:val="007B77E8"/>
    <w:rsid w:val="007C258E"/>
    <w:rsid w:val="007C266D"/>
    <w:rsid w:val="007C4932"/>
    <w:rsid w:val="007C564F"/>
    <w:rsid w:val="007C7F0B"/>
    <w:rsid w:val="007D051B"/>
    <w:rsid w:val="007D093E"/>
    <w:rsid w:val="007D1713"/>
    <w:rsid w:val="007D39B7"/>
    <w:rsid w:val="007D3BF7"/>
    <w:rsid w:val="007D4770"/>
    <w:rsid w:val="007D4A03"/>
    <w:rsid w:val="007D588F"/>
    <w:rsid w:val="007D5A55"/>
    <w:rsid w:val="007D635B"/>
    <w:rsid w:val="007D7120"/>
    <w:rsid w:val="007D7ABD"/>
    <w:rsid w:val="007E062E"/>
    <w:rsid w:val="007E1F44"/>
    <w:rsid w:val="007E3052"/>
    <w:rsid w:val="007E420D"/>
    <w:rsid w:val="007E5673"/>
    <w:rsid w:val="007E5F3B"/>
    <w:rsid w:val="007E66F5"/>
    <w:rsid w:val="007E7508"/>
    <w:rsid w:val="007E7B85"/>
    <w:rsid w:val="007F2139"/>
    <w:rsid w:val="007F340B"/>
    <w:rsid w:val="007F3835"/>
    <w:rsid w:val="007F442F"/>
    <w:rsid w:val="007F559B"/>
    <w:rsid w:val="007F6B93"/>
    <w:rsid w:val="007F75C5"/>
    <w:rsid w:val="00800570"/>
    <w:rsid w:val="008010F5"/>
    <w:rsid w:val="00803727"/>
    <w:rsid w:val="00803BED"/>
    <w:rsid w:val="00804B39"/>
    <w:rsid w:val="00805A12"/>
    <w:rsid w:val="008104C0"/>
    <w:rsid w:val="008107D1"/>
    <w:rsid w:val="0081089A"/>
    <w:rsid w:val="008122F0"/>
    <w:rsid w:val="00813137"/>
    <w:rsid w:val="008146D9"/>
    <w:rsid w:val="0081539A"/>
    <w:rsid w:val="0081566C"/>
    <w:rsid w:val="008222C8"/>
    <w:rsid w:val="008225DA"/>
    <w:rsid w:val="0082262A"/>
    <w:rsid w:val="008228CA"/>
    <w:rsid w:val="00825528"/>
    <w:rsid w:val="008275CC"/>
    <w:rsid w:val="00827F45"/>
    <w:rsid w:val="00831739"/>
    <w:rsid w:val="00832EB8"/>
    <w:rsid w:val="00833DB6"/>
    <w:rsid w:val="008349DF"/>
    <w:rsid w:val="00836E09"/>
    <w:rsid w:val="00841837"/>
    <w:rsid w:val="008429F1"/>
    <w:rsid w:val="008451DA"/>
    <w:rsid w:val="008478C8"/>
    <w:rsid w:val="00847E52"/>
    <w:rsid w:val="00850576"/>
    <w:rsid w:val="008505E0"/>
    <w:rsid w:val="00850D20"/>
    <w:rsid w:val="00851352"/>
    <w:rsid w:val="00852076"/>
    <w:rsid w:val="008542FB"/>
    <w:rsid w:val="00854928"/>
    <w:rsid w:val="00854988"/>
    <w:rsid w:val="00856836"/>
    <w:rsid w:val="00857100"/>
    <w:rsid w:val="00860A5A"/>
    <w:rsid w:val="00861E2C"/>
    <w:rsid w:val="0086448E"/>
    <w:rsid w:val="00871BA3"/>
    <w:rsid w:val="00874214"/>
    <w:rsid w:val="00880610"/>
    <w:rsid w:val="00880BA2"/>
    <w:rsid w:val="00881D6A"/>
    <w:rsid w:val="0088235F"/>
    <w:rsid w:val="00885112"/>
    <w:rsid w:val="008855CD"/>
    <w:rsid w:val="00886C03"/>
    <w:rsid w:val="00887644"/>
    <w:rsid w:val="008902F2"/>
    <w:rsid w:val="00890453"/>
    <w:rsid w:val="00891290"/>
    <w:rsid w:val="00892B37"/>
    <w:rsid w:val="00892CD1"/>
    <w:rsid w:val="008A2EC0"/>
    <w:rsid w:val="008A3047"/>
    <w:rsid w:val="008A3A61"/>
    <w:rsid w:val="008A4FC0"/>
    <w:rsid w:val="008A777B"/>
    <w:rsid w:val="008B1267"/>
    <w:rsid w:val="008B30C9"/>
    <w:rsid w:val="008B7E31"/>
    <w:rsid w:val="008C0D51"/>
    <w:rsid w:val="008C26A8"/>
    <w:rsid w:val="008C6C58"/>
    <w:rsid w:val="008C7076"/>
    <w:rsid w:val="008D37A9"/>
    <w:rsid w:val="008D4503"/>
    <w:rsid w:val="008D4AD3"/>
    <w:rsid w:val="008D4B60"/>
    <w:rsid w:val="008D6F61"/>
    <w:rsid w:val="008E081A"/>
    <w:rsid w:val="008E14FA"/>
    <w:rsid w:val="008E1E60"/>
    <w:rsid w:val="008E466D"/>
    <w:rsid w:val="008E51F5"/>
    <w:rsid w:val="008E5C5E"/>
    <w:rsid w:val="008F4F7F"/>
    <w:rsid w:val="008F5B02"/>
    <w:rsid w:val="008F5D58"/>
    <w:rsid w:val="008F5F56"/>
    <w:rsid w:val="008F61C4"/>
    <w:rsid w:val="008F6CE1"/>
    <w:rsid w:val="0090095D"/>
    <w:rsid w:val="009015A4"/>
    <w:rsid w:val="0090376A"/>
    <w:rsid w:val="00906DFD"/>
    <w:rsid w:val="00906E94"/>
    <w:rsid w:val="00907A83"/>
    <w:rsid w:val="00912047"/>
    <w:rsid w:val="00912F1E"/>
    <w:rsid w:val="00913119"/>
    <w:rsid w:val="00913A45"/>
    <w:rsid w:val="00915E78"/>
    <w:rsid w:val="00916217"/>
    <w:rsid w:val="00920351"/>
    <w:rsid w:val="00920987"/>
    <w:rsid w:val="0092109A"/>
    <w:rsid w:val="00921115"/>
    <w:rsid w:val="0092131E"/>
    <w:rsid w:val="00925818"/>
    <w:rsid w:val="009260BB"/>
    <w:rsid w:val="00926A3B"/>
    <w:rsid w:val="00927AF3"/>
    <w:rsid w:val="00930060"/>
    <w:rsid w:val="0093053E"/>
    <w:rsid w:val="00932C70"/>
    <w:rsid w:val="00932EE3"/>
    <w:rsid w:val="00932F0F"/>
    <w:rsid w:val="009367EC"/>
    <w:rsid w:val="00936A65"/>
    <w:rsid w:val="00936F48"/>
    <w:rsid w:val="009373B1"/>
    <w:rsid w:val="00937AF8"/>
    <w:rsid w:val="00943036"/>
    <w:rsid w:val="00943E55"/>
    <w:rsid w:val="00945BB1"/>
    <w:rsid w:val="00946DB0"/>
    <w:rsid w:val="009503CC"/>
    <w:rsid w:val="00950A2E"/>
    <w:rsid w:val="00950DEE"/>
    <w:rsid w:val="00953D67"/>
    <w:rsid w:val="00954D99"/>
    <w:rsid w:val="00954DD7"/>
    <w:rsid w:val="00956C62"/>
    <w:rsid w:val="00957149"/>
    <w:rsid w:val="0095786D"/>
    <w:rsid w:val="00957A2E"/>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487F"/>
    <w:rsid w:val="00985B9C"/>
    <w:rsid w:val="00985E77"/>
    <w:rsid w:val="00987685"/>
    <w:rsid w:val="009878F1"/>
    <w:rsid w:val="00987B03"/>
    <w:rsid w:val="00987C29"/>
    <w:rsid w:val="009913E3"/>
    <w:rsid w:val="00994B65"/>
    <w:rsid w:val="009A27AB"/>
    <w:rsid w:val="009A474C"/>
    <w:rsid w:val="009A4998"/>
    <w:rsid w:val="009A6C64"/>
    <w:rsid w:val="009A77CC"/>
    <w:rsid w:val="009B0E05"/>
    <w:rsid w:val="009B12CC"/>
    <w:rsid w:val="009B20DF"/>
    <w:rsid w:val="009B30E2"/>
    <w:rsid w:val="009B4C6E"/>
    <w:rsid w:val="009B67EB"/>
    <w:rsid w:val="009B68A3"/>
    <w:rsid w:val="009B6D38"/>
    <w:rsid w:val="009B7EDF"/>
    <w:rsid w:val="009C1773"/>
    <w:rsid w:val="009C5954"/>
    <w:rsid w:val="009C6028"/>
    <w:rsid w:val="009C66ED"/>
    <w:rsid w:val="009C6BC3"/>
    <w:rsid w:val="009C76C1"/>
    <w:rsid w:val="009D1F3E"/>
    <w:rsid w:val="009D2F1B"/>
    <w:rsid w:val="009D5CA4"/>
    <w:rsid w:val="009E0795"/>
    <w:rsid w:val="009E0C2A"/>
    <w:rsid w:val="009E0EE8"/>
    <w:rsid w:val="009E360E"/>
    <w:rsid w:val="009E44E1"/>
    <w:rsid w:val="009F33D3"/>
    <w:rsid w:val="009F35EF"/>
    <w:rsid w:val="009F3F4D"/>
    <w:rsid w:val="009F51F4"/>
    <w:rsid w:val="009F5CB5"/>
    <w:rsid w:val="009F63F6"/>
    <w:rsid w:val="00A01F14"/>
    <w:rsid w:val="00A02E7A"/>
    <w:rsid w:val="00A0430B"/>
    <w:rsid w:val="00A05251"/>
    <w:rsid w:val="00A071D5"/>
    <w:rsid w:val="00A07974"/>
    <w:rsid w:val="00A13A59"/>
    <w:rsid w:val="00A141DB"/>
    <w:rsid w:val="00A1501F"/>
    <w:rsid w:val="00A1502F"/>
    <w:rsid w:val="00A15712"/>
    <w:rsid w:val="00A15CE7"/>
    <w:rsid w:val="00A20A4C"/>
    <w:rsid w:val="00A26CCA"/>
    <w:rsid w:val="00A27105"/>
    <w:rsid w:val="00A27D96"/>
    <w:rsid w:val="00A3189A"/>
    <w:rsid w:val="00A32E04"/>
    <w:rsid w:val="00A33AB8"/>
    <w:rsid w:val="00A362E1"/>
    <w:rsid w:val="00A413D4"/>
    <w:rsid w:val="00A41E87"/>
    <w:rsid w:val="00A5600A"/>
    <w:rsid w:val="00A56F2E"/>
    <w:rsid w:val="00A57CF7"/>
    <w:rsid w:val="00A60184"/>
    <w:rsid w:val="00A60FCB"/>
    <w:rsid w:val="00A638AE"/>
    <w:rsid w:val="00A6717B"/>
    <w:rsid w:val="00A70B53"/>
    <w:rsid w:val="00A71438"/>
    <w:rsid w:val="00A737A2"/>
    <w:rsid w:val="00A74A5C"/>
    <w:rsid w:val="00A752AE"/>
    <w:rsid w:val="00A763E5"/>
    <w:rsid w:val="00A774A3"/>
    <w:rsid w:val="00A84003"/>
    <w:rsid w:val="00A84982"/>
    <w:rsid w:val="00A85D43"/>
    <w:rsid w:val="00A862DB"/>
    <w:rsid w:val="00A86A29"/>
    <w:rsid w:val="00A90FAA"/>
    <w:rsid w:val="00A927AD"/>
    <w:rsid w:val="00A9296B"/>
    <w:rsid w:val="00A9327E"/>
    <w:rsid w:val="00A95B5A"/>
    <w:rsid w:val="00AA1763"/>
    <w:rsid w:val="00AA5764"/>
    <w:rsid w:val="00AA57AC"/>
    <w:rsid w:val="00AA76CE"/>
    <w:rsid w:val="00AB0BB8"/>
    <w:rsid w:val="00AB2929"/>
    <w:rsid w:val="00AB6F85"/>
    <w:rsid w:val="00AB7F1C"/>
    <w:rsid w:val="00AC0A36"/>
    <w:rsid w:val="00AC22BB"/>
    <w:rsid w:val="00AC25F3"/>
    <w:rsid w:val="00AC2DED"/>
    <w:rsid w:val="00AC46BB"/>
    <w:rsid w:val="00AC7F20"/>
    <w:rsid w:val="00AD240B"/>
    <w:rsid w:val="00AE1A21"/>
    <w:rsid w:val="00AE22FF"/>
    <w:rsid w:val="00AE350B"/>
    <w:rsid w:val="00AE41F9"/>
    <w:rsid w:val="00AE6009"/>
    <w:rsid w:val="00AE7CAC"/>
    <w:rsid w:val="00AF1749"/>
    <w:rsid w:val="00AF27C9"/>
    <w:rsid w:val="00AF34CC"/>
    <w:rsid w:val="00AF3B1D"/>
    <w:rsid w:val="00AF3ED6"/>
    <w:rsid w:val="00AF427A"/>
    <w:rsid w:val="00AF4BA5"/>
    <w:rsid w:val="00AF667E"/>
    <w:rsid w:val="00AF7200"/>
    <w:rsid w:val="00B009ED"/>
    <w:rsid w:val="00B014DB"/>
    <w:rsid w:val="00B01570"/>
    <w:rsid w:val="00B025E9"/>
    <w:rsid w:val="00B040A3"/>
    <w:rsid w:val="00B0438D"/>
    <w:rsid w:val="00B0476E"/>
    <w:rsid w:val="00B07891"/>
    <w:rsid w:val="00B07C73"/>
    <w:rsid w:val="00B14156"/>
    <w:rsid w:val="00B16D32"/>
    <w:rsid w:val="00B23FD3"/>
    <w:rsid w:val="00B2458F"/>
    <w:rsid w:val="00B24DC7"/>
    <w:rsid w:val="00B26CD2"/>
    <w:rsid w:val="00B304D7"/>
    <w:rsid w:val="00B308B5"/>
    <w:rsid w:val="00B30C20"/>
    <w:rsid w:val="00B31ED7"/>
    <w:rsid w:val="00B32F0F"/>
    <w:rsid w:val="00B35256"/>
    <w:rsid w:val="00B40167"/>
    <w:rsid w:val="00B403C9"/>
    <w:rsid w:val="00B41559"/>
    <w:rsid w:val="00B416B5"/>
    <w:rsid w:val="00B438EF"/>
    <w:rsid w:val="00B43CDE"/>
    <w:rsid w:val="00B44260"/>
    <w:rsid w:val="00B4562A"/>
    <w:rsid w:val="00B46247"/>
    <w:rsid w:val="00B469F2"/>
    <w:rsid w:val="00B51699"/>
    <w:rsid w:val="00B524CD"/>
    <w:rsid w:val="00B52A4A"/>
    <w:rsid w:val="00B52B19"/>
    <w:rsid w:val="00B540AF"/>
    <w:rsid w:val="00B55693"/>
    <w:rsid w:val="00B63645"/>
    <w:rsid w:val="00B65A2B"/>
    <w:rsid w:val="00B66358"/>
    <w:rsid w:val="00B66E24"/>
    <w:rsid w:val="00B67473"/>
    <w:rsid w:val="00B677C0"/>
    <w:rsid w:val="00B70614"/>
    <w:rsid w:val="00B70CED"/>
    <w:rsid w:val="00B729CA"/>
    <w:rsid w:val="00B7409B"/>
    <w:rsid w:val="00B741C7"/>
    <w:rsid w:val="00B74A62"/>
    <w:rsid w:val="00B75E5D"/>
    <w:rsid w:val="00B80229"/>
    <w:rsid w:val="00B81B9C"/>
    <w:rsid w:val="00B83261"/>
    <w:rsid w:val="00B8437A"/>
    <w:rsid w:val="00B86CA1"/>
    <w:rsid w:val="00B87DC2"/>
    <w:rsid w:val="00B95422"/>
    <w:rsid w:val="00B95BFE"/>
    <w:rsid w:val="00BA1570"/>
    <w:rsid w:val="00BA2D8D"/>
    <w:rsid w:val="00BA4F06"/>
    <w:rsid w:val="00BA766D"/>
    <w:rsid w:val="00BB0BC1"/>
    <w:rsid w:val="00BB3E31"/>
    <w:rsid w:val="00BB5C12"/>
    <w:rsid w:val="00BB6316"/>
    <w:rsid w:val="00BB66D6"/>
    <w:rsid w:val="00BB7249"/>
    <w:rsid w:val="00BC050D"/>
    <w:rsid w:val="00BC210D"/>
    <w:rsid w:val="00BC31C6"/>
    <w:rsid w:val="00BC46DB"/>
    <w:rsid w:val="00BC6348"/>
    <w:rsid w:val="00BC7CA2"/>
    <w:rsid w:val="00BD283C"/>
    <w:rsid w:val="00BD4E3D"/>
    <w:rsid w:val="00BD52BA"/>
    <w:rsid w:val="00BD530B"/>
    <w:rsid w:val="00BD7073"/>
    <w:rsid w:val="00BD7338"/>
    <w:rsid w:val="00BE415F"/>
    <w:rsid w:val="00BE4665"/>
    <w:rsid w:val="00BE4BB0"/>
    <w:rsid w:val="00BE51DB"/>
    <w:rsid w:val="00BF02B4"/>
    <w:rsid w:val="00BF2800"/>
    <w:rsid w:val="00BF4B01"/>
    <w:rsid w:val="00BF57DB"/>
    <w:rsid w:val="00BF6DCB"/>
    <w:rsid w:val="00C01DB9"/>
    <w:rsid w:val="00C03BB1"/>
    <w:rsid w:val="00C03D6F"/>
    <w:rsid w:val="00C0516A"/>
    <w:rsid w:val="00C05A7A"/>
    <w:rsid w:val="00C05F55"/>
    <w:rsid w:val="00C05F7D"/>
    <w:rsid w:val="00C067E4"/>
    <w:rsid w:val="00C07965"/>
    <w:rsid w:val="00C07C89"/>
    <w:rsid w:val="00C1154E"/>
    <w:rsid w:val="00C11900"/>
    <w:rsid w:val="00C16960"/>
    <w:rsid w:val="00C20628"/>
    <w:rsid w:val="00C20800"/>
    <w:rsid w:val="00C2255E"/>
    <w:rsid w:val="00C228C9"/>
    <w:rsid w:val="00C256D5"/>
    <w:rsid w:val="00C267AE"/>
    <w:rsid w:val="00C27146"/>
    <w:rsid w:val="00C27795"/>
    <w:rsid w:val="00C3031D"/>
    <w:rsid w:val="00C31D9D"/>
    <w:rsid w:val="00C32167"/>
    <w:rsid w:val="00C32FD7"/>
    <w:rsid w:val="00C359E4"/>
    <w:rsid w:val="00C35AEB"/>
    <w:rsid w:val="00C35D6B"/>
    <w:rsid w:val="00C3673C"/>
    <w:rsid w:val="00C3685C"/>
    <w:rsid w:val="00C36FBE"/>
    <w:rsid w:val="00C37BAF"/>
    <w:rsid w:val="00C40D9D"/>
    <w:rsid w:val="00C41245"/>
    <w:rsid w:val="00C41981"/>
    <w:rsid w:val="00C44EFD"/>
    <w:rsid w:val="00C46F8A"/>
    <w:rsid w:val="00C479C3"/>
    <w:rsid w:val="00C47B33"/>
    <w:rsid w:val="00C47D64"/>
    <w:rsid w:val="00C508DE"/>
    <w:rsid w:val="00C510E5"/>
    <w:rsid w:val="00C51237"/>
    <w:rsid w:val="00C60565"/>
    <w:rsid w:val="00C63D72"/>
    <w:rsid w:val="00C64863"/>
    <w:rsid w:val="00C64C52"/>
    <w:rsid w:val="00C65110"/>
    <w:rsid w:val="00C66051"/>
    <w:rsid w:val="00C701DA"/>
    <w:rsid w:val="00C70F91"/>
    <w:rsid w:val="00C7271A"/>
    <w:rsid w:val="00C73FF8"/>
    <w:rsid w:val="00C77227"/>
    <w:rsid w:val="00C7777F"/>
    <w:rsid w:val="00C83E5B"/>
    <w:rsid w:val="00C84CC9"/>
    <w:rsid w:val="00C865C5"/>
    <w:rsid w:val="00C90061"/>
    <w:rsid w:val="00C9083D"/>
    <w:rsid w:val="00C91A18"/>
    <w:rsid w:val="00C957C8"/>
    <w:rsid w:val="00C957FA"/>
    <w:rsid w:val="00C9748C"/>
    <w:rsid w:val="00C9789D"/>
    <w:rsid w:val="00CA0175"/>
    <w:rsid w:val="00CA082D"/>
    <w:rsid w:val="00CA0B1B"/>
    <w:rsid w:val="00CA1204"/>
    <w:rsid w:val="00CA2298"/>
    <w:rsid w:val="00CA3D70"/>
    <w:rsid w:val="00CA4E86"/>
    <w:rsid w:val="00CA68FE"/>
    <w:rsid w:val="00CA770F"/>
    <w:rsid w:val="00CB131B"/>
    <w:rsid w:val="00CB1678"/>
    <w:rsid w:val="00CB28E2"/>
    <w:rsid w:val="00CB29F3"/>
    <w:rsid w:val="00CC10B5"/>
    <w:rsid w:val="00CC12CE"/>
    <w:rsid w:val="00CC7603"/>
    <w:rsid w:val="00CD32CA"/>
    <w:rsid w:val="00CD4994"/>
    <w:rsid w:val="00CD6E3D"/>
    <w:rsid w:val="00CD761C"/>
    <w:rsid w:val="00CE0577"/>
    <w:rsid w:val="00CE0DAF"/>
    <w:rsid w:val="00CE30E6"/>
    <w:rsid w:val="00CE3715"/>
    <w:rsid w:val="00CE3A55"/>
    <w:rsid w:val="00CE5410"/>
    <w:rsid w:val="00CE56A3"/>
    <w:rsid w:val="00CE6BD3"/>
    <w:rsid w:val="00CE6D4B"/>
    <w:rsid w:val="00CE7195"/>
    <w:rsid w:val="00CF1534"/>
    <w:rsid w:val="00CF3CC5"/>
    <w:rsid w:val="00CF6F7A"/>
    <w:rsid w:val="00D029C3"/>
    <w:rsid w:val="00D02BEE"/>
    <w:rsid w:val="00D05380"/>
    <w:rsid w:val="00D058B8"/>
    <w:rsid w:val="00D05C13"/>
    <w:rsid w:val="00D06609"/>
    <w:rsid w:val="00D077D1"/>
    <w:rsid w:val="00D07DE6"/>
    <w:rsid w:val="00D104CD"/>
    <w:rsid w:val="00D1184F"/>
    <w:rsid w:val="00D11A0B"/>
    <w:rsid w:val="00D1456B"/>
    <w:rsid w:val="00D1614A"/>
    <w:rsid w:val="00D207BF"/>
    <w:rsid w:val="00D21F01"/>
    <w:rsid w:val="00D23A48"/>
    <w:rsid w:val="00D24AEC"/>
    <w:rsid w:val="00D2659A"/>
    <w:rsid w:val="00D269B6"/>
    <w:rsid w:val="00D27DD5"/>
    <w:rsid w:val="00D27F5B"/>
    <w:rsid w:val="00D31213"/>
    <w:rsid w:val="00D32A04"/>
    <w:rsid w:val="00D3404B"/>
    <w:rsid w:val="00D34803"/>
    <w:rsid w:val="00D34BDF"/>
    <w:rsid w:val="00D35E95"/>
    <w:rsid w:val="00D40552"/>
    <w:rsid w:val="00D412BA"/>
    <w:rsid w:val="00D44712"/>
    <w:rsid w:val="00D4508D"/>
    <w:rsid w:val="00D46749"/>
    <w:rsid w:val="00D47B69"/>
    <w:rsid w:val="00D47D94"/>
    <w:rsid w:val="00D505AF"/>
    <w:rsid w:val="00D50F9C"/>
    <w:rsid w:val="00D549CE"/>
    <w:rsid w:val="00D5556E"/>
    <w:rsid w:val="00D55851"/>
    <w:rsid w:val="00D55B5E"/>
    <w:rsid w:val="00D562C5"/>
    <w:rsid w:val="00D57DC4"/>
    <w:rsid w:val="00D60BE9"/>
    <w:rsid w:val="00D659EF"/>
    <w:rsid w:val="00D66894"/>
    <w:rsid w:val="00D67B13"/>
    <w:rsid w:val="00D727C0"/>
    <w:rsid w:val="00D74012"/>
    <w:rsid w:val="00D74BB1"/>
    <w:rsid w:val="00D760AB"/>
    <w:rsid w:val="00D7765C"/>
    <w:rsid w:val="00D7766D"/>
    <w:rsid w:val="00D8005B"/>
    <w:rsid w:val="00D8113E"/>
    <w:rsid w:val="00D818D4"/>
    <w:rsid w:val="00D82B5A"/>
    <w:rsid w:val="00D84BA3"/>
    <w:rsid w:val="00D85AF9"/>
    <w:rsid w:val="00D8604C"/>
    <w:rsid w:val="00D860BB"/>
    <w:rsid w:val="00D879C2"/>
    <w:rsid w:val="00D9503C"/>
    <w:rsid w:val="00D95729"/>
    <w:rsid w:val="00D96A36"/>
    <w:rsid w:val="00D96ED3"/>
    <w:rsid w:val="00DA004D"/>
    <w:rsid w:val="00DA1492"/>
    <w:rsid w:val="00DA3FF2"/>
    <w:rsid w:val="00DA692A"/>
    <w:rsid w:val="00DA7748"/>
    <w:rsid w:val="00DB1082"/>
    <w:rsid w:val="00DB1111"/>
    <w:rsid w:val="00DB1D74"/>
    <w:rsid w:val="00DB1F9D"/>
    <w:rsid w:val="00DB26D5"/>
    <w:rsid w:val="00DB274A"/>
    <w:rsid w:val="00DB27E4"/>
    <w:rsid w:val="00DB432C"/>
    <w:rsid w:val="00DB6200"/>
    <w:rsid w:val="00DB7864"/>
    <w:rsid w:val="00DB7A6D"/>
    <w:rsid w:val="00DB7FC7"/>
    <w:rsid w:val="00DC05C5"/>
    <w:rsid w:val="00DC1188"/>
    <w:rsid w:val="00DC2A74"/>
    <w:rsid w:val="00DC4A22"/>
    <w:rsid w:val="00DC526E"/>
    <w:rsid w:val="00DC53F8"/>
    <w:rsid w:val="00DC7F5A"/>
    <w:rsid w:val="00DD0D0A"/>
    <w:rsid w:val="00DD168B"/>
    <w:rsid w:val="00DD20F7"/>
    <w:rsid w:val="00DD29A4"/>
    <w:rsid w:val="00DD2DA5"/>
    <w:rsid w:val="00DD3526"/>
    <w:rsid w:val="00DD5B0B"/>
    <w:rsid w:val="00DD7AFC"/>
    <w:rsid w:val="00DE0851"/>
    <w:rsid w:val="00DE19E4"/>
    <w:rsid w:val="00DE2601"/>
    <w:rsid w:val="00DE29C7"/>
    <w:rsid w:val="00DE3485"/>
    <w:rsid w:val="00DE65CF"/>
    <w:rsid w:val="00DE7A55"/>
    <w:rsid w:val="00DF13CC"/>
    <w:rsid w:val="00DF1C51"/>
    <w:rsid w:val="00DF2836"/>
    <w:rsid w:val="00DF3CDC"/>
    <w:rsid w:val="00DF4FDF"/>
    <w:rsid w:val="00DF6C95"/>
    <w:rsid w:val="00DF73FD"/>
    <w:rsid w:val="00DF7AE0"/>
    <w:rsid w:val="00E003E0"/>
    <w:rsid w:val="00E00C8A"/>
    <w:rsid w:val="00E0102F"/>
    <w:rsid w:val="00E037A3"/>
    <w:rsid w:val="00E03E99"/>
    <w:rsid w:val="00E05E31"/>
    <w:rsid w:val="00E06C6B"/>
    <w:rsid w:val="00E07E58"/>
    <w:rsid w:val="00E11515"/>
    <w:rsid w:val="00E12FE7"/>
    <w:rsid w:val="00E135F3"/>
    <w:rsid w:val="00E137AC"/>
    <w:rsid w:val="00E1413A"/>
    <w:rsid w:val="00E1471B"/>
    <w:rsid w:val="00E15299"/>
    <w:rsid w:val="00E15A32"/>
    <w:rsid w:val="00E1718E"/>
    <w:rsid w:val="00E17846"/>
    <w:rsid w:val="00E2115C"/>
    <w:rsid w:val="00E222D1"/>
    <w:rsid w:val="00E229B9"/>
    <w:rsid w:val="00E22A00"/>
    <w:rsid w:val="00E23BD9"/>
    <w:rsid w:val="00E24A98"/>
    <w:rsid w:val="00E25B62"/>
    <w:rsid w:val="00E25BAD"/>
    <w:rsid w:val="00E25E3B"/>
    <w:rsid w:val="00E27157"/>
    <w:rsid w:val="00E31381"/>
    <w:rsid w:val="00E32C61"/>
    <w:rsid w:val="00E35B76"/>
    <w:rsid w:val="00E3764E"/>
    <w:rsid w:val="00E41BAB"/>
    <w:rsid w:val="00E41BC2"/>
    <w:rsid w:val="00E440CE"/>
    <w:rsid w:val="00E445B0"/>
    <w:rsid w:val="00E4639A"/>
    <w:rsid w:val="00E475D4"/>
    <w:rsid w:val="00E50CFC"/>
    <w:rsid w:val="00E51BF4"/>
    <w:rsid w:val="00E51DFF"/>
    <w:rsid w:val="00E51FDA"/>
    <w:rsid w:val="00E52240"/>
    <w:rsid w:val="00E56B68"/>
    <w:rsid w:val="00E56C97"/>
    <w:rsid w:val="00E56D5B"/>
    <w:rsid w:val="00E65A11"/>
    <w:rsid w:val="00E66939"/>
    <w:rsid w:val="00E673ED"/>
    <w:rsid w:val="00E70C37"/>
    <w:rsid w:val="00E7384C"/>
    <w:rsid w:val="00E73973"/>
    <w:rsid w:val="00E80154"/>
    <w:rsid w:val="00E82193"/>
    <w:rsid w:val="00E82B51"/>
    <w:rsid w:val="00E8569B"/>
    <w:rsid w:val="00E8783A"/>
    <w:rsid w:val="00E87AAD"/>
    <w:rsid w:val="00E87DF0"/>
    <w:rsid w:val="00E90DF6"/>
    <w:rsid w:val="00E93E8F"/>
    <w:rsid w:val="00E95312"/>
    <w:rsid w:val="00E97F31"/>
    <w:rsid w:val="00EA06B3"/>
    <w:rsid w:val="00EA258F"/>
    <w:rsid w:val="00EA262C"/>
    <w:rsid w:val="00EA2EF4"/>
    <w:rsid w:val="00EA3442"/>
    <w:rsid w:val="00EA5134"/>
    <w:rsid w:val="00EA6950"/>
    <w:rsid w:val="00EA69C4"/>
    <w:rsid w:val="00EA6F6E"/>
    <w:rsid w:val="00EA6FB0"/>
    <w:rsid w:val="00EB2C98"/>
    <w:rsid w:val="00EB3A83"/>
    <w:rsid w:val="00EB4637"/>
    <w:rsid w:val="00EB583A"/>
    <w:rsid w:val="00EB5F6E"/>
    <w:rsid w:val="00EB6A66"/>
    <w:rsid w:val="00EB6FE6"/>
    <w:rsid w:val="00EC48E0"/>
    <w:rsid w:val="00EC54F3"/>
    <w:rsid w:val="00EC71AA"/>
    <w:rsid w:val="00ED17F1"/>
    <w:rsid w:val="00ED2C82"/>
    <w:rsid w:val="00ED48BD"/>
    <w:rsid w:val="00ED5A43"/>
    <w:rsid w:val="00ED5EC3"/>
    <w:rsid w:val="00ED6429"/>
    <w:rsid w:val="00ED68ED"/>
    <w:rsid w:val="00EE0EC0"/>
    <w:rsid w:val="00EE1379"/>
    <w:rsid w:val="00EE2414"/>
    <w:rsid w:val="00EE2EE9"/>
    <w:rsid w:val="00EE5214"/>
    <w:rsid w:val="00EF5456"/>
    <w:rsid w:val="00EF628A"/>
    <w:rsid w:val="00F035DD"/>
    <w:rsid w:val="00F03CC2"/>
    <w:rsid w:val="00F05B7F"/>
    <w:rsid w:val="00F11026"/>
    <w:rsid w:val="00F11C7E"/>
    <w:rsid w:val="00F13A51"/>
    <w:rsid w:val="00F14C3F"/>
    <w:rsid w:val="00F15283"/>
    <w:rsid w:val="00F1684E"/>
    <w:rsid w:val="00F16D14"/>
    <w:rsid w:val="00F21902"/>
    <w:rsid w:val="00F233F3"/>
    <w:rsid w:val="00F244FC"/>
    <w:rsid w:val="00F24E8B"/>
    <w:rsid w:val="00F25016"/>
    <w:rsid w:val="00F2557E"/>
    <w:rsid w:val="00F25F7B"/>
    <w:rsid w:val="00F26284"/>
    <w:rsid w:val="00F26DAE"/>
    <w:rsid w:val="00F27A95"/>
    <w:rsid w:val="00F32097"/>
    <w:rsid w:val="00F32ABC"/>
    <w:rsid w:val="00F333B9"/>
    <w:rsid w:val="00F3416C"/>
    <w:rsid w:val="00F35B5E"/>
    <w:rsid w:val="00F35D1E"/>
    <w:rsid w:val="00F36AB5"/>
    <w:rsid w:val="00F415E4"/>
    <w:rsid w:val="00F41619"/>
    <w:rsid w:val="00F41631"/>
    <w:rsid w:val="00F417A0"/>
    <w:rsid w:val="00F420B1"/>
    <w:rsid w:val="00F435AC"/>
    <w:rsid w:val="00F438B4"/>
    <w:rsid w:val="00F440FF"/>
    <w:rsid w:val="00F44734"/>
    <w:rsid w:val="00F452FC"/>
    <w:rsid w:val="00F4696B"/>
    <w:rsid w:val="00F46E6B"/>
    <w:rsid w:val="00F54A32"/>
    <w:rsid w:val="00F55437"/>
    <w:rsid w:val="00F55ADC"/>
    <w:rsid w:val="00F577DD"/>
    <w:rsid w:val="00F579C6"/>
    <w:rsid w:val="00F600B0"/>
    <w:rsid w:val="00F60958"/>
    <w:rsid w:val="00F61F86"/>
    <w:rsid w:val="00F61FE8"/>
    <w:rsid w:val="00F62BEC"/>
    <w:rsid w:val="00F67388"/>
    <w:rsid w:val="00F70957"/>
    <w:rsid w:val="00F71F92"/>
    <w:rsid w:val="00F739E5"/>
    <w:rsid w:val="00F73A18"/>
    <w:rsid w:val="00F74026"/>
    <w:rsid w:val="00F776A4"/>
    <w:rsid w:val="00F77E47"/>
    <w:rsid w:val="00F81C16"/>
    <w:rsid w:val="00F845AA"/>
    <w:rsid w:val="00F84A29"/>
    <w:rsid w:val="00F85A45"/>
    <w:rsid w:val="00F8635A"/>
    <w:rsid w:val="00F87215"/>
    <w:rsid w:val="00F94179"/>
    <w:rsid w:val="00F943CD"/>
    <w:rsid w:val="00F945C2"/>
    <w:rsid w:val="00F96B78"/>
    <w:rsid w:val="00FA17EE"/>
    <w:rsid w:val="00FA1D81"/>
    <w:rsid w:val="00FA3562"/>
    <w:rsid w:val="00FA5099"/>
    <w:rsid w:val="00FA51F2"/>
    <w:rsid w:val="00FA612A"/>
    <w:rsid w:val="00FA6777"/>
    <w:rsid w:val="00FA717A"/>
    <w:rsid w:val="00FA7A91"/>
    <w:rsid w:val="00FA7D48"/>
    <w:rsid w:val="00FB161F"/>
    <w:rsid w:val="00FB28D6"/>
    <w:rsid w:val="00FB3AE6"/>
    <w:rsid w:val="00FC093C"/>
    <w:rsid w:val="00FC0D3B"/>
    <w:rsid w:val="00FC1C5E"/>
    <w:rsid w:val="00FC2F0B"/>
    <w:rsid w:val="00FC434A"/>
    <w:rsid w:val="00FC458F"/>
    <w:rsid w:val="00FC4B77"/>
    <w:rsid w:val="00FC5336"/>
    <w:rsid w:val="00FC706C"/>
    <w:rsid w:val="00FD11AA"/>
    <w:rsid w:val="00FD1625"/>
    <w:rsid w:val="00FD2275"/>
    <w:rsid w:val="00FD3728"/>
    <w:rsid w:val="00FD4289"/>
    <w:rsid w:val="00FD4AC5"/>
    <w:rsid w:val="00FD65AE"/>
    <w:rsid w:val="00FD6FA8"/>
    <w:rsid w:val="00FE014D"/>
    <w:rsid w:val="00FE1B7A"/>
    <w:rsid w:val="00FE2414"/>
    <w:rsid w:val="00FE2951"/>
    <w:rsid w:val="00FE308D"/>
    <w:rsid w:val="00FE41E4"/>
    <w:rsid w:val="00FE4D81"/>
    <w:rsid w:val="00FE5182"/>
    <w:rsid w:val="00FE5762"/>
    <w:rsid w:val="00FE7C67"/>
    <w:rsid w:val="00FE7F31"/>
    <w:rsid w:val="00FF03EF"/>
    <w:rsid w:val="00FF0AF3"/>
    <w:rsid w:val="00FF2552"/>
    <w:rsid w:val="00FF3990"/>
    <w:rsid w:val="00FF50DC"/>
    <w:rsid w:val="00FF6561"/>
    <w:rsid w:val="00FF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65D0722"/>
  <w15:chartTrackingRefBased/>
  <w15:docId w15:val="{B8C8C548-F879-4D5E-A8E6-370DEFB58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5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table" w:customStyle="1" w:styleId="TableNormal">
    <w:name w:val="Table Normal"/>
    <w:uiPriority w:val="2"/>
    <w:semiHidden/>
    <w:unhideWhenUsed/>
    <w:qFormat/>
    <w:rsid w:val="00BD283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paragraph" w:styleId="Web">
    <w:name w:val="Normal (Web)"/>
    <w:basedOn w:val="a"/>
    <w:uiPriority w:val="99"/>
    <w:unhideWhenUsed/>
    <w:rsid w:val="0033499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937441601">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EC53887EA63EC4EA35B23663B2C10F7" ma:contentTypeVersion="15" ma:contentTypeDescription="新しいドキュメントを作成します。" ma:contentTypeScope="" ma:versionID="e658823873d01ac36091f9676fe7eaea">
  <xsd:schema xmlns:xsd="http://www.w3.org/2001/XMLSchema" xmlns:xs="http://www.w3.org/2001/XMLSchema" xmlns:p="http://schemas.microsoft.com/office/2006/metadata/properties" xmlns:ns2="3ee2ee47-5a48-411e-ad04-68dbf2a49f0e" xmlns:ns3="6452c3ac-4f8a-415a-9061-c0e3e5359156" targetNamespace="http://schemas.microsoft.com/office/2006/metadata/properties" ma:root="true" ma:fieldsID="b89d26ff21301aadce731e32d46f80ef" ns2:_="" ns3:_="">
    <xsd:import namespace="3ee2ee47-5a48-411e-ad04-68dbf2a49f0e"/>
    <xsd:import namespace="6452c3ac-4f8a-415a-9061-c0e3e53591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2ee47-5a48-411e-ad04-68dbf2a49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f0894ba-be68-4e6c-8162-dedf01dee94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52c3ac-4f8a-415a-9061-c0e3e535915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9b504ce1-fc1e-439f-afb8-8f732f34d1bc}" ma:internalName="TaxCatchAll" ma:showField="CatchAllData" ma:web="6452c3ac-4f8a-415a-9061-c0e3e53591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2ee47-5a48-411e-ad04-68dbf2a49f0e">
      <Terms xmlns="http://schemas.microsoft.com/office/infopath/2007/PartnerControls"/>
    </lcf76f155ced4ddcb4097134ff3c332f>
    <TaxCatchAll xmlns="6452c3ac-4f8a-415a-9061-c0e3e535915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25AA3-B2E0-477D-ADB0-436861EC3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2ee47-5a48-411e-ad04-68dbf2a49f0e"/>
    <ds:schemaRef ds:uri="6452c3ac-4f8a-415a-9061-c0e3e53591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B5780-4F80-4831-98D5-3EAAC57BE2F5}">
  <ds:schemaRefs>
    <ds:schemaRef ds:uri="http://schemas.microsoft.com/office/2006/metadata/properties"/>
    <ds:schemaRef ds:uri="http://schemas.microsoft.com/office/infopath/2007/PartnerControls"/>
    <ds:schemaRef ds:uri="3ee2ee47-5a48-411e-ad04-68dbf2a49f0e"/>
    <ds:schemaRef ds:uri="6452c3ac-4f8a-415a-9061-c0e3e5359156"/>
  </ds:schemaRefs>
</ds:datastoreItem>
</file>

<file path=customXml/itemProps3.xml><?xml version="1.0" encoding="utf-8"?>
<ds:datastoreItem xmlns:ds="http://schemas.openxmlformats.org/officeDocument/2006/customXml" ds:itemID="{D952C244-9F74-4C0C-B303-AF631BFF5933}">
  <ds:schemaRefs>
    <ds:schemaRef ds:uri="http://schemas.microsoft.com/sharepoint/v3/contenttype/forms"/>
  </ds:schemaRefs>
</ds:datastoreItem>
</file>

<file path=customXml/itemProps4.xml><?xml version="1.0" encoding="utf-8"?>
<ds:datastoreItem xmlns:ds="http://schemas.openxmlformats.org/officeDocument/2006/customXml" ds:itemID="{BFCE12B5-1B2F-4E65-A6BA-C4175D411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1616</Words>
  <Characters>9212</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優太</dc:creator>
  <cp:keywords/>
  <cp:lastModifiedBy>transcosmos staff</cp:lastModifiedBy>
  <cp:revision>2</cp:revision>
  <dcterms:created xsi:type="dcterms:W3CDTF">2024-07-26T11:42:00Z</dcterms:created>
  <dcterms:modified xsi:type="dcterms:W3CDTF">2024-07-26T11:42:00Z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